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807D23" w14:paraId="45F64987" w14:textId="77777777" w:rsidTr="00060C0C">
        <w:trPr>
          <w:trHeight w:hRule="exact" w:val="2948"/>
        </w:trPr>
        <w:tc>
          <w:tcPr>
            <w:tcW w:w="11185" w:type="dxa"/>
            <w:shd w:val="clear" w:color="auto" w:fill="83D0F5"/>
            <w:vAlign w:val="center"/>
          </w:tcPr>
          <w:p w14:paraId="5E56E0AE" w14:textId="63960A96" w:rsidR="00974E99" w:rsidRPr="00807D23" w:rsidRDefault="00974E99" w:rsidP="00A97C44">
            <w:pPr>
              <w:pStyle w:val="Documenttype"/>
            </w:pPr>
            <w:r w:rsidRPr="00807D23">
              <w:t xml:space="preserve">IALA </w:t>
            </w:r>
            <w:r w:rsidR="00F905E1" w:rsidRPr="00807D23">
              <w:t>R</w:t>
            </w:r>
            <w:r w:rsidR="00A97C44" w:rsidRPr="00807D23">
              <w:t>ecommendation</w:t>
            </w:r>
          </w:p>
        </w:tc>
      </w:tr>
    </w:tbl>
    <w:p w14:paraId="146FA37A" w14:textId="0E210805" w:rsidR="008972C3" w:rsidRPr="00807D23" w:rsidRDefault="00806D90" w:rsidP="003274DB">
      <w:ins w:id="0" w:author="Seamus Doyle" w:date="2017-02-16T09:59:00Z">
        <w:r>
          <w:rPr>
            <w:noProof/>
            <w:lang w:val="en-IE" w:eastAsia="en-IE"/>
          </w:rPr>
          <mc:AlternateContent>
            <mc:Choice Requires="wps">
              <w:drawing>
                <wp:anchor distT="45720" distB="45720" distL="114300" distR="114300" simplePos="0" relativeHeight="251659264" behindDoc="0" locked="0" layoutInCell="1" allowOverlap="1" wp14:anchorId="2AD24569" wp14:editId="32B87A6E">
                  <wp:simplePos x="0" y="0"/>
                  <wp:positionH relativeFrom="column">
                    <wp:posOffset>-140652</wp:posOffset>
                  </wp:positionH>
                  <wp:positionV relativeFrom="paragraph">
                    <wp:posOffset>-3181985</wp:posOffset>
                  </wp:positionV>
                  <wp:extent cx="2360930" cy="1404620"/>
                  <wp:effectExtent l="0" t="0" r="24130" b="2159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3DC4F138" w14:textId="62D0CBDF" w:rsidR="00806D90" w:rsidRPr="00806D90" w:rsidRDefault="00806D90">
                              <w:pPr>
                                <w:rPr>
                                  <w:color w:val="FF0000"/>
                                </w:rPr>
                              </w:pPr>
                              <w:r w:rsidRPr="00806D90">
                                <w:rPr>
                                  <w:color w:val="FF0000"/>
                                </w:rPr>
                                <w:t>This Recommendation has been reformatted by Mike Hadley to the new template. This includes removal of the annex and transfer of the text from the annex into the main body of the Recommendation.</w:t>
                              </w:r>
                            </w:p>
                            <w:p w14:paraId="040F8793" w14:textId="4893177F" w:rsidR="00806D90" w:rsidRPr="00806D90" w:rsidRDefault="00806D90">
                              <w:pPr>
                                <w:rPr>
                                  <w:color w:val="FF0000"/>
                                </w:rPr>
                              </w:pPr>
                              <w:r w:rsidRPr="00806D90">
                                <w:rPr>
                                  <w:color w:val="FF0000"/>
                                </w:rPr>
                                <w:t>The Committee is requested to review, amend as necessary and submit the Recommendation to Council for approval.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AD24569" id="_x0000_t202" coordsize="21600,21600" o:spt="202" path="m,l,21600r21600,l21600,xe">
                  <v:stroke joinstyle="miter"/>
                  <v:path gradientshapeok="t" o:connecttype="rect"/>
                </v:shapetype>
                <v:shape id="Text Box 2" o:spid="_x0000_s1026" type="#_x0000_t202" style="position:absolute;margin-left:-11.05pt;margin-top:-250.55pt;width:185.9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">
                  <v:textbox style="mso-fit-shape-to-text:t">
                    <w:txbxContent>
                      <w:p w14:paraId="3DC4F138" w14:textId="62D0CBDF" w:rsidR="00806D90" w:rsidRPr="00806D90" w:rsidRDefault="00806D90">
                        <w:pPr>
                          <w:rPr>
                            <w:color w:val="FF0000"/>
                          </w:rPr>
                        </w:pPr>
                        <w:r w:rsidRPr="00806D90">
                          <w:rPr>
                            <w:color w:val="FF0000"/>
                          </w:rPr>
                          <w:t>This Recommendation has been reformatted by Mike Hadley to the new template. This includes removal of the annex and transfer of the text from the annex into the main body of the Recommendation.</w:t>
                        </w:r>
                      </w:p>
                      <w:p w14:paraId="040F8793" w14:textId="4893177F" w:rsidR="00806D90" w:rsidRPr="00806D90" w:rsidRDefault="00806D90">
                        <w:pPr>
                          <w:rPr>
                            <w:color w:val="FF0000"/>
                          </w:rPr>
                        </w:pPr>
                        <w:r w:rsidRPr="00806D90">
                          <w:rPr>
                            <w:color w:val="FF0000"/>
                          </w:rPr>
                          <w:t xml:space="preserve">The Committee is requested to review, amend as necessary and submit the </w:t>
                        </w:r>
                        <w:r w:rsidRPr="00806D90">
                          <w:rPr>
                            <w:color w:val="FF0000"/>
                          </w:rPr>
                          <w:t>Recommendation</w:t>
                        </w:r>
                        <w:r w:rsidRPr="00806D90">
                          <w:rPr>
                            <w:color w:val="FF0000"/>
                          </w:rPr>
                          <w:t xml:space="preserve"> to Council for approval.</w:t>
                        </w:r>
                      </w:p>
                    </w:txbxContent>
                  </v:textbox>
                </v:shape>
              </w:pict>
            </mc:Fallback>
          </mc:AlternateContent>
        </w:r>
      </w:ins>
    </w:p>
    <w:p w14:paraId="19DF3439" w14:textId="77777777" w:rsidR="00D74AE1" w:rsidRPr="00807D23" w:rsidRDefault="00D74AE1" w:rsidP="003274DB"/>
    <w:p w14:paraId="22E32B53" w14:textId="2C4EEC18" w:rsidR="00111E0A" w:rsidRPr="00807D23" w:rsidRDefault="009E2312" w:rsidP="00111E0A">
      <w:pPr>
        <w:pStyle w:val="Documentnumber"/>
      </w:pPr>
      <w:proofErr w:type="gramStart"/>
      <w:r>
        <w:rPr>
          <w:caps w:val="0"/>
        </w:rPr>
        <w:t>e</w:t>
      </w:r>
      <w:r>
        <w:t>-NAV</w:t>
      </w:r>
      <w:r w:rsidR="00D17BAE" w:rsidRPr="00807D23">
        <w:t>-142</w:t>
      </w:r>
      <w:proofErr w:type="gramEnd"/>
    </w:p>
    <w:p w14:paraId="0001E6F9" w14:textId="77777777" w:rsidR="00111E0A" w:rsidRPr="00807D23" w:rsidRDefault="00111E0A" w:rsidP="003274DB"/>
    <w:p w14:paraId="64068D6F" w14:textId="660A487C" w:rsidR="00776004" w:rsidRPr="00807D23" w:rsidRDefault="00D17BAE" w:rsidP="00D17BAE">
      <w:pPr>
        <w:pStyle w:val="Documentname"/>
      </w:pPr>
      <w:r w:rsidRPr="00807D23">
        <w:t>Maritime Data Sharing – IALA-NET</w:t>
      </w:r>
    </w:p>
    <w:p w14:paraId="6A6CD741" w14:textId="77777777" w:rsidR="00D74AE1" w:rsidRPr="00807D23" w:rsidRDefault="00D74AE1" w:rsidP="00D74AE1"/>
    <w:p w14:paraId="6C8AD0F2" w14:textId="77777777" w:rsidR="006A48A6" w:rsidRPr="00807D23" w:rsidRDefault="006A48A6" w:rsidP="00D74AE1"/>
    <w:p w14:paraId="247EC92E" w14:textId="77777777" w:rsidR="005378B8" w:rsidRPr="00807D23" w:rsidRDefault="005378B8" w:rsidP="00D74AE1"/>
    <w:p w14:paraId="2EF8A787" w14:textId="77777777" w:rsidR="005378B8" w:rsidRPr="00807D23" w:rsidRDefault="005378B8" w:rsidP="00D74AE1"/>
    <w:p w14:paraId="143FBA44" w14:textId="77777777" w:rsidR="005378B8" w:rsidRPr="00807D23" w:rsidRDefault="005378B8" w:rsidP="00D74AE1"/>
    <w:p w14:paraId="6BD97C78" w14:textId="77777777" w:rsidR="005378B8" w:rsidRPr="00807D23" w:rsidRDefault="005378B8" w:rsidP="00D74AE1"/>
    <w:p w14:paraId="11890986" w14:textId="77777777" w:rsidR="005378B8" w:rsidRPr="00807D23" w:rsidRDefault="005378B8" w:rsidP="00D74AE1"/>
    <w:p w14:paraId="513F0BF5" w14:textId="77777777" w:rsidR="005378B8" w:rsidRPr="00807D23" w:rsidRDefault="005378B8" w:rsidP="00D74AE1"/>
    <w:p w14:paraId="7ABA8B45" w14:textId="77777777" w:rsidR="005378B8" w:rsidRPr="00807D23" w:rsidRDefault="005378B8" w:rsidP="00D74AE1"/>
    <w:p w14:paraId="617DCB07" w14:textId="77777777" w:rsidR="005378B8" w:rsidRPr="00807D23" w:rsidRDefault="005378B8" w:rsidP="00D74AE1"/>
    <w:p w14:paraId="31E2BA37" w14:textId="77777777" w:rsidR="005378B8" w:rsidRPr="00807D23" w:rsidRDefault="005378B8" w:rsidP="00D74AE1"/>
    <w:p w14:paraId="620E8E52" w14:textId="77777777" w:rsidR="005378B8" w:rsidRPr="00807D23" w:rsidRDefault="005378B8" w:rsidP="00D74AE1"/>
    <w:p w14:paraId="6376BE6C" w14:textId="77777777" w:rsidR="005378B8" w:rsidRPr="00807D23" w:rsidRDefault="005378B8" w:rsidP="00D74AE1"/>
    <w:p w14:paraId="5D741EE2" w14:textId="77777777" w:rsidR="005378B8" w:rsidRPr="00807D23" w:rsidRDefault="005378B8" w:rsidP="00D74AE1"/>
    <w:p w14:paraId="4AD1A249" w14:textId="77777777" w:rsidR="005378B8" w:rsidRPr="00807D23" w:rsidRDefault="005378B8" w:rsidP="00D74AE1"/>
    <w:p w14:paraId="674BB0B8" w14:textId="77777777" w:rsidR="005378B8" w:rsidRPr="00807D23" w:rsidRDefault="005378B8" w:rsidP="00D74AE1"/>
    <w:p w14:paraId="5DC779C1" w14:textId="77777777" w:rsidR="005378B8" w:rsidRPr="00807D23" w:rsidRDefault="005378B8" w:rsidP="00D74AE1"/>
    <w:p w14:paraId="4896C511" w14:textId="77777777" w:rsidR="005378B8" w:rsidRPr="00807D23" w:rsidRDefault="005378B8" w:rsidP="00D74AE1"/>
    <w:p w14:paraId="5B1302DA" w14:textId="77777777" w:rsidR="005378B8" w:rsidRPr="00807D23" w:rsidRDefault="005378B8" w:rsidP="00D74AE1"/>
    <w:p w14:paraId="036151B2" w14:textId="77777777" w:rsidR="005378B8" w:rsidRPr="00807D23" w:rsidRDefault="005378B8" w:rsidP="00D74AE1"/>
    <w:p w14:paraId="4787CDBD" w14:textId="77777777" w:rsidR="005378B8" w:rsidRPr="00807D23" w:rsidRDefault="005378B8" w:rsidP="00D74AE1"/>
    <w:p w14:paraId="3FECAEB7" w14:textId="77777777" w:rsidR="005378B8" w:rsidRPr="00807D23" w:rsidRDefault="005378B8" w:rsidP="00D74AE1"/>
    <w:p w14:paraId="75F78143" w14:textId="77777777" w:rsidR="005378B8" w:rsidRPr="00807D23" w:rsidRDefault="005378B8" w:rsidP="00D74AE1"/>
    <w:p w14:paraId="3326DEED" w14:textId="77777777" w:rsidR="005378B8" w:rsidRPr="00807D23" w:rsidRDefault="005378B8" w:rsidP="00D74AE1"/>
    <w:p w14:paraId="7543000A" w14:textId="77777777" w:rsidR="005378B8" w:rsidRPr="00807D23" w:rsidRDefault="005378B8" w:rsidP="00D74AE1"/>
    <w:p w14:paraId="26656696" w14:textId="77777777" w:rsidR="005378B8" w:rsidRPr="00807D23" w:rsidRDefault="005378B8" w:rsidP="00D74AE1"/>
    <w:p w14:paraId="1B1D5226" w14:textId="77777777" w:rsidR="005378B8" w:rsidRPr="00807D23" w:rsidRDefault="005378B8" w:rsidP="005378B8">
      <w:pPr>
        <w:pStyle w:val="Editionnumber"/>
      </w:pPr>
      <w:r w:rsidRPr="00807D23">
        <w:t>Edition 1.0</w:t>
      </w:r>
    </w:p>
    <w:p w14:paraId="4EE5447C" w14:textId="49234C76" w:rsidR="006A48A6" w:rsidRPr="00807D23" w:rsidRDefault="005378B8" w:rsidP="005378B8">
      <w:pPr>
        <w:pStyle w:val="Documentdate"/>
      </w:pPr>
      <w:r w:rsidRPr="00807D23">
        <w:t>D</w:t>
      </w:r>
      <w:r w:rsidR="00D17BAE" w:rsidRPr="00807D23">
        <w:t>ecember 2009</w:t>
      </w:r>
    </w:p>
    <w:p w14:paraId="4C812A3A" w14:textId="77777777" w:rsidR="00BC27F6" w:rsidRPr="00807D23" w:rsidRDefault="00BC27F6" w:rsidP="00D74AE1">
      <w:pPr>
        <w:sectPr w:rsidR="00BC27F6" w:rsidRPr="00807D23"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123DE377" w14:textId="77777777" w:rsidR="00914E26" w:rsidRPr="00807D23" w:rsidRDefault="00914E26" w:rsidP="00914E26">
      <w:pPr>
        <w:pStyle w:val="BodyText"/>
      </w:pPr>
      <w:r w:rsidRPr="00807D23">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807D23" w14:paraId="16FD51BB" w14:textId="77777777" w:rsidTr="005E4659">
        <w:tc>
          <w:tcPr>
            <w:tcW w:w="1908" w:type="dxa"/>
          </w:tcPr>
          <w:p w14:paraId="6B4C1163" w14:textId="77777777" w:rsidR="00914E26" w:rsidRPr="00807D23" w:rsidRDefault="00914E26" w:rsidP="00914E26">
            <w:pPr>
              <w:pStyle w:val="Tabletexttitle"/>
            </w:pPr>
            <w:r w:rsidRPr="00807D23">
              <w:t>Date</w:t>
            </w:r>
          </w:p>
        </w:tc>
        <w:tc>
          <w:tcPr>
            <w:tcW w:w="3576" w:type="dxa"/>
          </w:tcPr>
          <w:p w14:paraId="6043F5E7" w14:textId="77777777" w:rsidR="00914E26" w:rsidRPr="00807D23" w:rsidRDefault="00914E26" w:rsidP="00914E26">
            <w:pPr>
              <w:pStyle w:val="Tabletexttitle"/>
            </w:pPr>
            <w:r w:rsidRPr="00807D23">
              <w:t>Page / Section Revised</w:t>
            </w:r>
          </w:p>
        </w:tc>
        <w:tc>
          <w:tcPr>
            <w:tcW w:w="5001" w:type="dxa"/>
          </w:tcPr>
          <w:p w14:paraId="2A3D9156" w14:textId="77777777" w:rsidR="00914E26" w:rsidRPr="00807D23" w:rsidRDefault="00914E26" w:rsidP="005E4659">
            <w:pPr>
              <w:pStyle w:val="Tabletexttitle"/>
              <w:ind w:right="112"/>
            </w:pPr>
            <w:r w:rsidRPr="00807D23">
              <w:t>Requirement for Revision</w:t>
            </w:r>
          </w:p>
        </w:tc>
      </w:tr>
      <w:tr w:rsidR="005E4659" w:rsidRPr="00807D23" w14:paraId="35D4F1EB" w14:textId="77777777" w:rsidTr="005E4659">
        <w:trPr>
          <w:trHeight w:val="851"/>
        </w:trPr>
        <w:tc>
          <w:tcPr>
            <w:tcW w:w="1908" w:type="dxa"/>
            <w:vAlign w:val="center"/>
          </w:tcPr>
          <w:p w14:paraId="0F354356" w14:textId="77777777" w:rsidR="00914E26" w:rsidRPr="00807D23" w:rsidRDefault="00914E26" w:rsidP="00914E26">
            <w:pPr>
              <w:pStyle w:val="Tabletext"/>
            </w:pPr>
          </w:p>
        </w:tc>
        <w:tc>
          <w:tcPr>
            <w:tcW w:w="3576" w:type="dxa"/>
            <w:vAlign w:val="center"/>
          </w:tcPr>
          <w:p w14:paraId="0964E9E6" w14:textId="77777777" w:rsidR="00914E26" w:rsidRPr="00807D23" w:rsidRDefault="00914E26" w:rsidP="00914E26">
            <w:pPr>
              <w:pStyle w:val="Tabletext"/>
            </w:pPr>
          </w:p>
        </w:tc>
        <w:tc>
          <w:tcPr>
            <w:tcW w:w="5001" w:type="dxa"/>
            <w:vAlign w:val="center"/>
          </w:tcPr>
          <w:p w14:paraId="7F6DE41C" w14:textId="77777777" w:rsidR="00914E26" w:rsidRPr="00807D23" w:rsidRDefault="00914E26" w:rsidP="00914E26">
            <w:pPr>
              <w:pStyle w:val="Tabletext"/>
            </w:pPr>
          </w:p>
        </w:tc>
      </w:tr>
      <w:tr w:rsidR="005E4659" w:rsidRPr="00807D23" w14:paraId="39E217BE" w14:textId="77777777" w:rsidTr="005E4659">
        <w:trPr>
          <w:trHeight w:val="851"/>
        </w:trPr>
        <w:tc>
          <w:tcPr>
            <w:tcW w:w="1908" w:type="dxa"/>
            <w:vAlign w:val="center"/>
          </w:tcPr>
          <w:p w14:paraId="4551A601" w14:textId="77777777" w:rsidR="00914E26" w:rsidRPr="00807D23" w:rsidRDefault="00914E26" w:rsidP="00914E26">
            <w:pPr>
              <w:pStyle w:val="Tabletext"/>
            </w:pPr>
          </w:p>
        </w:tc>
        <w:tc>
          <w:tcPr>
            <w:tcW w:w="3576" w:type="dxa"/>
            <w:vAlign w:val="center"/>
          </w:tcPr>
          <w:p w14:paraId="685A41D6" w14:textId="77777777" w:rsidR="00914E26" w:rsidRPr="00807D23" w:rsidRDefault="00914E26" w:rsidP="00914E26">
            <w:pPr>
              <w:pStyle w:val="Tabletext"/>
            </w:pPr>
          </w:p>
        </w:tc>
        <w:tc>
          <w:tcPr>
            <w:tcW w:w="5001" w:type="dxa"/>
            <w:vAlign w:val="center"/>
          </w:tcPr>
          <w:p w14:paraId="699CA7E6" w14:textId="77777777" w:rsidR="00914E26" w:rsidRPr="00807D23" w:rsidRDefault="00914E26" w:rsidP="00914E26">
            <w:pPr>
              <w:pStyle w:val="Tabletext"/>
            </w:pPr>
          </w:p>
        </w:tc>
      </w:tr>
      <w:tr w:rsidR="005E4659" w:rsidRPr="00807D23" w14:paraId="78D311D6" w14:textId="77777777" w:rsidTr="005E4659">
        <w:trPr>
          <w:trHeight w:val="851"/>
        </w:trPr>
        <w:tc>
          <w:tcPr>
            <w:tcW w:w="1908" w:type="dxa"/>
            <w:vAlign w:val="center"/>
          </w:tcPr>
          <w:p w14:paraId="31B5B129" w14:textId="77777777" w:rsidR="00914E26" w:rsidRPr="00807D23" w:rsidRDefault="00914E26" w:rsidP="00914E26">
            <w:pPr>
              <w:pStyle w:val="Tabletext"/>
            </w:pPr>
          </w:p>
        </w:tc>
        <w:tc>
          <w:tcPr>
            <w:tcW w:w="3576" w:type="dxa"/>
            <w:vAlign w:val="center"/>
          </w:tcPr>
          <w:p w14:paraId="225A4345" w14:textId="77777777" w:rsidR="00914E26" w:rsidRPr="00807D23" w:rsidRDefault="00914E26" w:rsidP="00914E26">
            <w:pPr>
              <w:pStyle w:val="Tabletext"/>
            </w:pPr>
          </w:p>
        </w:tc>
        <w:tc>
          <w:tcPr>
            <w:tcW w:w="5001" w:type="dxa"/>
            <w:vAlign w:val="center"/>
          </w:tcPr>
          <w:p w14:paraId="7BD36B94" w14:textId="77777777" w:rsidR="00914E26" w:rsidRPr="00807D23" w:rsidRDefault="00914E26" w:rsidP="00914E26">
            <w:pPr>
              <w:pStyle w:val="Tabletext"/>
            </w:pPr>
          </w:p>
        </w:tc>
      </w:tr>
      <w:tr w:rsidR="005E4659" w:rsidRPr="00807D23" w14:paraId="26F6C60B" w14:textId="77777777" w:rsidTr="005E4659">
        <w:trPr>
          <w:trHeight w:val="851"/>
        </w:trPr>
        <w:tc>
          <w:tcPr>
            <w:tcW w:w="1908" w:type="dxa"/>
            <w:vAlign w:val="center"/>
          </w:tcPr>
          <w:p w14:paraId="54602F5C" w14:textId="77777777" w:rsidR="00914E26" w:rsidRPr="00807D23" w:rsidRDefault="00914E26" w:rsidP="00914E26">
            <w:pPr>
              <w:pStyle w:val="Tabletext"/>
            </w:pPr>
          </w:p>
        </w:tc>
        <w:tc>
          <w:tcPr>
            <w:tcW w:w="3576" w:type="dxa"/>
            <w:vAlign w:val="center"/>
          </w:tcPr>
          <w:p w14:paraId="0905B690" w14:textId="77777777" w:rsidR="00914E26" w:rsidRPr="00807D23" w:rsidRDefault="00914E26" w:rsidP="00914E26">
            <w:pPr>
              <w:pStyle w:val="Tabletext"/>
            </w:pPr>
          </w:p>
        </w:tc>
        <w:tc>
          <w:tcPr>
            <w:tcW w:w="5001" w:type="dxa"/>
            <w:vAlign w:val="center"/>
          </w:tcPr>
          <w:p w14:paraId="3B39797F" w14:textId="77777777" w:rsidR="00914E26" w:rsidRPr="00807D23" w:rsidRDefault="00914E26" w:rsidP="00914E26">
            <w:pPr>
              <w:pStyle w:val="Tabletext"/>
            </w:pPr>
          </w:p>
        </w:tc>
      </w:tr>
      <w:tr w:rsidR="005E4659" w:rsidRPr="00807D23" w14:paraId="329A4568" w14:textId="77777777" w:rsidTr="005E4659">
        <w:trPr>
          <w:trHeight w:val="851"/>
        </w:trPr>
        <w:tc>
          <w:tcPr>
            <w:tcW w:w="1908" w:type="dxa"/>
            <w:vAlign w:val="center"/>
          </w:tcPr>
          <w:p w14:paraId="641863B8" w14:textId="77777777" w:rsidR="00914E26" w:rsidRPr="00807D23" w:rsidRDefault="00914E26" w:rsidP="00914E26">
            <w:pPr>
              <w:pStyle w:val="Tabletext"/>
            </w:pPr>
          </w:p>
        </w:tc>
        <w:tc>
          <w:tcPr>
            <w:tcW w:w="3576" w:type="dxa"/>
            <w:vAlign w:val="center"/>
          </w:tcPr>
          <w:p w14:paraId="16B66DE0" w14:textId="77777777" w:rsidR="00914E26" w:rsidRPr="00807D23" w:rsidRDefault="00914E26" w:rsidP="00914E26">
            <w:pPr>
              <w:pStyle w:val="Tabletext"/>
            </w:pPr>
          </w:p>
        </w:tc>
        <w:tc>
          <w:tcPr>
            <w:tcW w:w="5001" w:type="dxa"/>
            <w:vAlign w:val="center"/>
          </w:tcPr>
          <w:p w14:paraId="6FA1F0A8" w14:textId="77777777" w:rsidR="00914E26" w:rsidRPr="00807D23" w:rsidRDefault="00914E26" w:rsidP="00914E26">
            <w:pPr>
              <w:pStyle w:val="Tabletext"/>
            </w:pPr>
          </w:p>
        </w:tc>
      </w:tr>
      <w:tr w:rsidR="005E4659" w:rsidRPr="00807D23" w14:paraId="38DE598C" w14:textId="77777777" w:rsidTr="005E4659">
        <w:trPr>
          <w:trHeight w:val="851"/>
        </w:trPr>
        <w:tc>
          <w:tcPr>
            <w:tcW w:w="1908" w:type="dxa"/>
            <w:vAlign w:val="center"/>
          </w:tcPr>
          <w:p w14:paraId="636581AB" w14:textId="77777777" w:rsidR="00914E26" w:rsidRPr="00807D23" w:rsidRDefault="00914E26" w:rsidP="00914E26">
            <w:pPr>
              <w:pStyle w:val="Tabletext"/>
            </w:pPr>
          </w:p>
        </w:tc>
        <w:tc>
          <w:tcPr>
            <w:tcW w:w="3576" w:type="dxa"/>
            <w:vAlign w:val="center"/>
          </w:tcPr>
          <w:p w14:paraId="482C639F" w14:textId="77777777" w:rsidR="00914E26" w:rsidRPr="00807D23" w:rsidRDefault="00914E26" w:rsidP="00914E26">
            <w:pPr>
              <w:pStyle w:val="Tabletext"/>
            </w:pPr>
          </w:p>
        </w:tc>
        <w:tc>
          <w:tcPr>
            <w:tcW w:w="5001" w:type="dxa"/>
            <w:vAlign w:val="center"/>
          </w:tcPr>
          <w:p w14:paraId="69F6B72E" w14:textId="77777777" w:rsidR="00914E26" w:rsidRPr="00807D23" w:rsidRDefault="00914E26" w:rsidP="00914E26">
            <w:pPr>
              <w:pStyle w:val="Tabletext"/>
            </w:pPr>
          </w:p>
        </w:tc>
      </w:tr>
      <w:tr w:rsidR="005E4659" w:rsidRPr="00807D23" w14:paraId="35504060" w14:textId="77777777" w:rsidTr="005E4659">
        <w:trPr>
          <w:trHeight w:val="851"/>
        </w:trPr>
        <w:tc>
          <w:tcPr>
            <w:tcW w:w="1908" w:type="dxa"/>
            <w:vAlign w:val="center"/>
          </w:tcPr>
          <w:p w14:paraId="451E10AC" w14:textId="77777777" w:rsidR="00914E26" w:rsidRPr="00807D23" w:rsidRDefault="00914E26" w:rsidP="00914E26">
            <w:pPr>
              <w:pStyle w:val="Tabletext"/>
            </w:pPr>
          </w:p>
        </w:tc>
        <w:tc>
          <w:tcPr>
            <w:tcW w:w="3576" w:type="dxa"/>
            <w:vAlign w:val="center"/>
          </w:tcPr>
          <w:p w14:paraId="2D7274E5" w14:textId="77777777" w:rsidR="00914E26" w:rsidRPr="00807D23" w:rsidRDefault="00914E26" w:rsidP="00914E26">
            <w:pPr>
              <w:pStyle w:val="Tabletext"/>
            </w:pPr>
          </w:p>
        </w:tc>
        <w:tc>
          <w:tcPr>
            <w:tcW w:w="5001" w:type="dxa"/>
            <w:vAlign w:val="center"/>
          </w:tcPr>
          <w:p w14:paraId="1AFB49F0" w14:textId="77777777" w:rsidR="00914E26" w:rsidRPr="00807D23" w:rsidRDefault="00914E26" w:rsidP="00914E26">
            <w:pPr>
              <w:pStyle w:val="Tabletext"/>
            </w:pPr>
          </w:p>
        </w:tc>
      </w:tr>
    </w:tbl>
    <w:p w14:paraId="6A5439C5" w14:textId="77777777" w:rsidR="00530A84" w:rsidRPr="00807D23" w:rsidRDefault="00530A84" w:rsidP="00914E26">
      <w:pPr>
        <w:spacing w:after="200" w:line="276" w:lineRule="auto"/>
        <w:rPr>
          <w:sz w:val="22"/>
        </w:rPr>
      </w:pPr>
    </w:p>
    <w:p w14:paraId="3C393586" w14:textId="77777777" w:rsidR="00530A84" w:rsidRPr="00807D23" w:rsidRDefault="00530A84" w:rsidP="00914E26">
      <w:pPr>
        <w:spacing w:after="200" w:line="276" w:lineRule="auto"/>
      </w:pPr>
    </w:p>
    <w:p w14:paraId="79C7324A" w14:textId="77777777" w:rsidR="00530A84" w:rsidRPr="00807D23" w:rsidRDefault="00530A84" w:rsidP="00914E26">
      <w:pPr>
        <w:spacing w:after="200" w:line="276" w:lineRule="auto"/>
        <w:sectPr w:rsidR="00530A84" w:rsidRPr="00807D23" w:rsidSect="00111E0A">
          <w:headerReference w:type="default" r:id="rId10"/>
          <w:footerReference w:type="default" r:id="rId11"/>
          <w:pgSz w:w="11906" w:h="16838" w:code="9"/>
          <w:pgMar w:top="567" w:right="794" w:bottom="567" w:left="907" w:header="567" w:footer="850" w:gutter="0"/>
          <w:cols w:space="708"/>
          <w:docGrid w:linePitch="360"/>
        </w:sectPr>
      </w:pPr>
    </w:p>
    <w:p w14:paraId="69E12E33" w14:textId="77777777" w:rsidR="001B7940" w:rsidRPr="00807D23" w:rsidRDefault="001B7940" w:rsidP="001B7940">
      <w:pPr>
        <w:pStyle w:val="THECOUNCIL"/>
      </w:pPr>
      <w:bookmarkStart w:id="1" w:name="_Toc442255952"/>
      <w:r w:rsidRPr="00807D23">
        <w:lastRenderedPageBreak/>
        <w:t>THE COUNCIL</w:t>
      </w:r>
    </w:p>
    <w:p w14:paraId="7EB65B53" w14:textId="77777777" w:rsidR="00166C2E" w:rsidRDefault="00166C2E" w:rsidP="001B7940">
      <w:pPr>
        <w:pStyle w:val="Noting"/>
      </w:pPr>
      <w:commentRangeStart w:id="2"/>
      <w:commentRangeStart w:id="3"/>
      <w:r w:rsidRPr="00807D23">
        <w:rPr>
          <w:b/>
        </w:rPr>
        <w:t>RECALLING</w:t>
      </w:r>
      <w:r w:rsidRPr="00807D23">
        <w:t xml:space="preserve"> the function of IALA with respect to Safety of Navigation, the efficiency of maritime transport and the protection of the environment,</w:t>
      </w:r>
    </w:p>
    <w:p w14:paraId="621F0AAE" w14:textId="11883137" w:rsidR="00C375EA" w:rsidRPr="00807D23" w:rsidRDefault="00C375EA" w:rsidP="001B7940">
      <w:pPr>
        <w:pStyle w:val="Noting"/>
      </w:pPr>
      <w:r>
        <w:rPr>
          <w:b/>
        </w:rPr>
        <w:t xml:space="preserve">RECALLING ALSO </w:t>
      </w:r>
      <w:r>
        <w:t>Article 8 of the IALA Constitution regarding the authority, duties and functions of the Council,</w:t>
      </w:r>
      <w:commentRangeEnd w:id="2"/>
      <w:r w:rsidR="005B2DA7">
        <w:rPr>
          <w:rStyle w:val="CommentReference"/>
          <w:rFonts w:eastAsiaTheme="minorHAnsi" w:cstheme="minorBidi"/>
        </w:rPr>
        <w:commentReference w:id="2"/>
      </w:r>
      <w:commentRangeEnd w:id="3"/>
      <w:r w:rsidR="00BD7104">
        <w:rPr>
          <w:rStyle w:val="CommentReference"/>
          <w:rFonts w:eastAsiaTheme="minorHAnsi" w:cstheme="minorBidi"/>
        </w:rPr>
        <w:commentReference w:id="3"/>
      </w:r>
    </w:p>
    <w:p w14:paraId="4A36440E" w14:textId="77777777" w:rsidR="000E679E" w:rsidRDefault="000936C2" w:rsidP="000936C2">
      <w:pPr>
        <w:pStyle w:val="Noting"/>
        <w:rPr>
          <w:b/>
        </w:rPr>
      </w:pPr>
      <w:r w:rsidRPr="00807D23">
        <w:rPr>
          <w:b/>
        </w:rPr>
        <w:t>NOTING</w:t>
      </w:r>
      <w:r w:rsidR="000E679E">
        <w:rPr>
          <w:b/>
        </w:rPr>
        <w:t>:</w:t>
      </w:r>
    </w:p>
    <w:p w14:paraId="44EA1039" w14:textId="163F5F64" w:rsidR="000936C2" w:rsidRPr="00807D23" w:rsidRDefault="000936C2" w:rsidP="005B2DA7">
      <w:pPr>
        <w:pStyle w:val="List1-recommendation"/>
      </w:pPr>
      <w:r w:rsidRPr="005B2DA7">
        <w:t>that</w:t>
      </w:r>
      <w:r w:rsidRPr="00807D23">
        <w:rPr>
          <w:b/>
        </w:rPr>
        <w:t xml:space="preserve"> </w:t>
      </w:r>
      <w:r w:rsidRPr="00807D23">
        <w:t>IALA-NET is a global network of networks, facilitating the interconnection of national and regional maritime data sharing networks, based on harmonized recommendations and guideline,</w:t>
      </w:r>
    </w:p>
    <w:p w14:paraId="314A0046" w14:textId="344C4129" w:rsidR="000936C2" w:rsidRDefault="000936C2" w:rsidP="005B2DA7">
      <w:pPr>
        <w:pStyle w:val="List1-recommendation"/>
      </w:pPr>
      <w:r w:rsidRPr="00807D23">
        <w:t>that IALA-NET is a near real time global maritime data exchange service, assisting its participants to fulfil their duties with respect to maritime safety, security and protection of the marine environment,</w:t>
      </w:r>
    </w:p>
    <w:p w14:paraId="4074E69D" w14:textId="59FD2CBE" w:rsidR="00875C17" w:rsidRDefault="00875C17" w:rsidP="005B2DA7">
      <w:pPr>
        <w:pStyle w:val="List1-recommendation"/>
      </w:pPr>
      <w:r>
        <w:t xml:space="preserve">that </w:t>
      </w:r>
      <w:r w:rsidRPr="00875C17">
        <w:t xml:space="preserve">IALA-NET, the global </w:t>
      </w:r>
      <w:r w:rsidRPr="005B2DA7">
        <w:t>government</w:t>
      </w:r>
      <w:r w:rsidRPr="00875C17">
        <w:t xml:space="preserve"> to government maritime data network, is a multi-lateral, freely shared data network which facilitates the exchange of maritime data between maritime authorities</w:t>
      </w:r>
      <w:r>
        <w:t>,</w:t>
      </w:r>
    </w:p>
    <w:p w14:paraId="745D3FF1" w14:textId="77777777" w:rsidR="000E679E" w:rsidRDefault="00166C2E" w:rsidP="001B7940">
      <w:pPr>
        <w:pStyle w:val="Noting"/>
        <w:rPr>
          <w:b/>
        </w:rPr>
      </w:pPr>
      <w:r w:rsidRPr="00807D23">
        <w:rPr>
          <w:b/>
        </w:rPr>
        <w:t>RECOGNISING</w:t>
      </w:r>
      <w:r w:rsidR="000E679E">
        <w:rPr>
          <w:b/>
        </w:rPr>
        <w:t>:</w:t>
      </w:r>
    </w:p>
    <w:p w14:paraId="34DA8892" w14:textId="386AEE2C" w:rsidR="00166C2E" w:rsidRPr="00807D23" w:rsidRDefault="00166C2E" w:rsidP="005B2DA7">
      <w:pPr>
        <w:pStyle w:val="List1-recommendation"/>
        <w:numPr>
          <w:ilvl w:val="0"/>
          <w:numId w:val="38"/>
        </w:numPr>
      </w:pPr>
      <w:r w:rsidRPr="00807D23">
        <w:t xml:space="preserve"> </w:t>
      </w:r>
      <w:r w:rsidR="000936C2" w:rsidRPr="00807D23">
        <w:t>that Members with AIS data networks can benefit from IALA-NET´s broader access to worldwide AIS information</w:t>
      </w:r>
      <w:r w:rsidRPr="00807D23">
        <w:t>,</w:t>
      </w:r>
    </w:p>
    <w:p w14:paraId="3EB627F9" w14:textId="60E1785A" w:rsidR="0009304C" w:rsidRPr="00807D23" w:rsidRDefault="000936C2" w:rsidP="005B2DA7">
      <w:pPr>
        <w:pStyle w:val="List1-recommendation"/>
      </w:pPr>
      <w:r w:rsidRPr="00807D23">
        <w:t>that IALA-NET enables the growth of value added services, extending beyond AIS data up to and including e-navigation data</w:t>
      </w:r>
      <w:r w:rsidR="0009304C" w:rsidRPr="00807D23">
        <w:t>,</w:t>
      </w:r>
    </w:p>
    <w:p w14:paraId="6D285A9D" w14:textId="20C74134" w:rsidR="0009304C" w:rsidRPr="00807D23" w:rsidRDefault="00C375EA" w:rsidP="005B2DA7">
      <w:pPr>
        <w:pStyle w:val="List1-recommendation"/>
      </w:pPr>
      <w:r>
        <w:t>t</w:t>
      </w:r>
      <w:r w:rsidR="000936C2" w:rsidRPr="00807D23">
        <w:t>hat IALA-NET has the potential to become one of the building blocks of e-Navigation, fostering the safe, economic and efficient movement of vessels</w:t>
      </w:r>
      <w:r w:rsidR="0009304C" w:rsidRPr="00807D23">
        <w:t>,</w:t>
      </w:r>
    </w:p>
    <w:p w14:paraId="2B29D321" w14:textId="77777777" w:rsidR="000E679E" w:rsidRDefault="000936C2" w:rsidP="001B7940">
      <w:pPr>
        <w:pStyle w:val="Noting"/>
        <w:rPr>
          <w:b/>
        </w:rPr>
      </w:pPr>
      <w:r w:rsidRPr="00807D23">
        <w:rPr>
          <w:b/>
        </w:rPr>
        <w:t>CONSIDERING</w:t>
      </w:r>
      <w:r w:rsidR="000E679E">
        <w:rPr>
          <w:b/>
        </w:rPr>
        <w:t>:</w:t>
      </w:r>
    </w:p>
    <w:p w14:paraId="67A79AEC" w14:textId="171D1D05" w:rsidR="001B7940" w:rsidRDefault="001B7940" w:rsidP="005B2DA7">
      <w:pPr>
        <w:pStyle w:val="List1-recommendation"/>
        <w:numPr>
          <w:ilvl w:val="0"/>
          <w:numId w:val="39"/>
        </w:numPr>
      </w:pPr>
      <w:r w:rsidRPr="00807D23">
        <w:t xml:space="preserve">that </w:t>
      </w:r>
      <w:r w:rsidR="000936C2" w:rsidRPr="00807D23">
        <w:t>Maritime Authorities when using AIS to fulfil their responsibilities regarding safety, security and protection of the marine environment, cannot rely solely upon existing commercial AIS data nets</w:t>
      </w:r>
      <w:r w:rsidRPr="00807D23">
        <w:t>,</w:t>
      </w:r>
    </w:p>
    <w:p w14:paraId="44D51377" w14:textId="4C22964E" w:rsidR="00875C17" w:rsidRDefault="00875C17" w:rsidP="005B2DA7">
      <w:pPr>
        <w:pStyle w:val="List1-recommendation"/>
      </w:pPr>
      <w:proofErr w:type="gramStart"/>
      <w:r>
        <w:t>that</w:t>
      </w:r>
      <w:proofErr w:type="gramEnd"/>
      <w:r>
        <w:t xml:space="preserve"> t</w:t>
      </w:r>
      <w:r w:rsidRPr="00875C17">
        <w:t>he content and capability of IALA-NET is envisaged to expand from the present AIS data up to and including e-Navigation data.  It is the intent that IALA-NET facilitate the growth of value added services, such as global vessel tracking, risk analysis, marine incident analysis and near miss analysis, based upon the d</w:t>
      </w:r>
      <w:r>
        <w:t>ata it exchanges,</w:t>
      </w:r>
    </w:p>
    <w:p w14:paraId="14196580" w14:textId="271A302F" w:rsidR="00875C17" w:rsidRPr="00807D23" w:rsidRDefault="00875C17" w:rsidP="005B2DA7">
      <w:pPr>
        <w:pStyle w:val="List1-recommendation"/>
      </w:pPr>
      <w:proofErr w:type="gramStart"/>
      <w:r>
        <w:t>t</w:t>
      </w:r>
      <w:r w:rsidRPr="00875C17">
        <w:t>he</w:t>
      </w:r>
      <w:proofErr w:type="gramEnd"/>
      <w:r w:rsidRPr="00875C17">
        <w:t xml:space="preserve"> content and capability of IALA-NET is envisaged to expand from the present AIS data up to and including e-</w:t>
      </w:r>
      <w:commentRangeStart w:id="4"/>
      <w:ins w:id="5" w:author="Seamus Doyle" w:date="2017-02-15T18:20:00Z">
        <w:r w:rsidR="00BD7104">
          <w:t>n</w:t>
        </w:r>
      </w:ins>
      <w:del w:id="6" w:author="Seamus Doyle" w:date="2017-02-15T18:20:00Z">
        <w:r w:rsidRPr="00875C17" w:rsidDel="00BD7104">
          <w:delText>N</w:delText>
        </w:r>
      </w:del>
      <w:r w:rsidRPr="00875C17">
        <w:t>avigation</w:t>
      </w:r>
      <w:commentRangeEnd w:id="4"/>
      <w:r w:rsidR="00BD7104">
        <w:rPr>
          <w:rStyle w:val="CommentReference"/>
        </w:rPr>
        <w:commentReference w:id="4"/>
      </w:r>
      <w:r w:rsidRPr="00875C17">
        <w:t xml:space="preserve"> data.  It is the intent that IALA-NET facilitate the growth of value added services, such as global vessel tracking, risk analysis, marine incident analysis and near miss analysis, based upon the data it exchanges.</w:t>
      </w:r>
    </w:p>
    <w:p w14:paraId="147C9FF2" w14:textId="478597D3" w:rsidR="000936C2" w:rsidRPr="00807D23" w:rsidRDefault="000936C2" w:rsidP="005B2DA7">
      <w:pPr>
        <w:pStyle w:val="List1-recommendation"/>
      </w:pPr>
      <w:r w:rsidRPr="00807D23">
        <w:t xml:space="preserve">the </w:t>
      </w:r>
      <w:r w:rsidR="00C375EA">
        <w:t>proposals</w:t>
      </w:r>
      <w:r w:rsidRPr="00807D23">
        <w:t xml:space="preserve"> of the IALA-NET Steering Committee,</w:t>
      </w:r>
    </w:p>
    <w:p w14:paraId="537677AE" w14:textId="1BA37B37" w:rsidR="000936C2" w:rsidRDefault="000936C2" w:rsidP="001B7940">
      <w:pPr>
        <w:pStyle w:val="Noting"/>
      </w:pPr>
      <w:r w:rsidRPr="00807D23">
        <w:rPr>
          <w:b/>
        </w:rPr>
        <w:t>ADOPTS</w:t>
      </w:r>
      <w:r w:rsidRPr="00807D23">
        <w:t xml:space="preserve"> the IALA-NET Guiding Principles set out in </w:t>
      </w:r>
      <w:del w:id="7" w:author="Michael Hadley" w:date="2017-02-07T13:29:00Z">
        <w:r w:rsidRPr="00807D23" w:rsidDel="005B2DA7">
          <w:delText xml:space="preserve">the </w:delText>
        </w:r>
        <w:r w:rsidR="00C375EA" w:rsidDel="005B2DA7">
          <w:delText>A</w:delText>
        </w:r>
        <w:r w:rsidRPr="00807D23" w:rsidDel="005B2DA7">
          <w:delText xml:space="preserve">nnex to </w:delText>
        </w:r>
      </w:del>
      <w:r w:rsidRPr="00807D23">
        <w:t xml:space="preserve">this </w:t>
      </w:r>
      <w:r w:rsidR="00C375EA">
        <w:t>Recommendation,</w:t>
      </w:r>
    </w:p>
    <w:p w14:paraId="1A132FD3" w14:textId="25CBE1E7" w:rsidR="00C375EA" w:rsidRPr="00807D23" w:rsidRDefault="00C375EA" w:rsidP="001B7940">
      <w:pPr>
        <w:pStyle w:val="Noting"/>
      </w:pPr>
      <w:r>
        <w:rPr>
          <w:b/>
        </w:rPr>
        <w:lastRenderedPageBreak/>
        <w:t xml:space="preserve">INVITES </w:t>
      </w:r>
      <w:r>
        <w:t>Members and marine aids to navigation Authorities worldwide</w:t>
      </w:r>
      <w:r w:rsidRPr="00807D23">
        <w:t xml:space="preserve"> share their maritime data by participating in IALA-NET</w:t>
      </w:r>
      <w:r>
        <w:t>,</w:t>
      </w:r>
      <w:r w:rsidRPr="00C7179A">
        <w:t xml:space="preserve"> </w:t>
      </w:r>
      <w:r>
        <w:t>as described</w:t>
      </w:r>
      <w:r w:rsidRPr="00C7179A">
        <w:t xml:space="preserve"> in </w:t>
      </w:r>
      <w:del w:id="8" w:author="Seamus Doyle" w:date="2017-02-16T10:46:00Z">
        <w:r w:rsidRPr="00C7179A" w:rsidDel="00B7329B">
          <w:delText xml:space="preserve">the Annex to </w:delText>
        </w:r>
      </w:del>
      <w:bookmarkStart w:id="9" w:name="_GoBack"/>
      <w:bookmarkEnd w:id="9"/>
      <w:r w:rsidRPr="00C7179A">
        <w:t>this Recommendation</w:t>
      </w:r>
      <w:r w:rsidRPr="00405755">
        <w:t>,</w:t>
      </w:r>
    </w:p>
    <w:p w14:paraId="37029806" w14:textId="6B1E4A6C" w:rsidR="00875C17" w:rsidRDefault="001B7940">
      <w:pPr>
        <w:pStyle w:val="Noting"/>
      </w:pPr>
      <w:r w:rsidRPr="00807D23">
        <w:rPr>
          <w:b/>
        </w:rPr>
        <w:t>RECOMMENDS</w:t>
      </w:r>
      <w:r w:rsidRPr="00807D23">
        <w:t xml:space="preserve"> </w:t>
      </w:r>
      <w:r w:rsidR="000936C2" w:rsidRPr="00807D23">
        <w:t>that National Members and other appropriate Authorities share their maritime data by participating in IALA-NE</w:t>
      </w:r>
      <w:r w:rsidR="00875C17">
        <w:t>T and that:</w:t>
      </w:r>
    </w:p>
    <w:p w14:paraId="4F3F12A1" w14:textId="5E46F617" w:rsidR="00875C17" w:rsidRDefault="00875C17" w:rsidP="005B2DA7">
      <w:pPr>
        <w:pStyle w:val="List1-recommendation"/>
        <w:numPr>
          <w:ilvl w:val="0"/>
          <w:numId w:val="40"/>
        </w:numPr>
      </w:pPr>
      <w:r>
        <w:t xml:space="preserve">Each participant will contribute data in order to </w:t>
      </w:r>
      <w:ins w:id="10" w:author="Michael Hadley" w:date="2017-02-07T13:37:00Z">
        <w:r w:rsidR="00D00124">
          <w:t xml:space="preserve">be </w:t>
        </w:r>
        <w:commentRangeStart w:id="11"/>
        <w:r w:rsidR="00D00124">
          <w:t>able</w:t>
        </w:r>
      </w:ins>
      <w:commentRangeEnd w:id="11"/>
      <w:r w:rsidR="00D166E6">
        <w:rPr>
          <w:rStyle w:val="CommentReference"/>
        </w:rPr>
        <w:commentReference w:id="11"/>
      </w:r>
      <w:ins w:id="12" w:author="Michael Hadley" w:date="2017-02-07T13:37:00Z">
        <w:r w:rsidR="00D00124">
          <w:t xml:space="preserve"> to </w:t>
        </w:r>
      </w:ins>
      <w:r>
        <w:t>receive data</w:t>
      </w:r>
      <w:r w:rsidR="005B2DA7">
        <w:t>.</w:t>
      </w:r>
    </w:p>
    <w:p w14:paraId="41BA957C" w14:textId="6FBD12A1" w:rsidR="00875C17" w:rsidRDefault="00875C17" w:rsidP="005B2DA7">
      <w:pPr>
        <w:pStyle w:val="List1-recommendation"/>
      </w:pPr>
      <w:r>
        <w:t>IALA-NET will exchange data in its unaltered original form as provided by the source</w:t>
      </w:r>
      <w:r w:rsidR="005B2DA7">
        <w:t>.</w:t>
      </w:r>
    </w:p>
    <w:p w14:paraId="2E059E93" w14:textId="43808F6B" w:rsidR="00875C17" w:rsidRDefault="00875C17" w:rsidP="005B2DA7">
      <w:pPr>
        <w:pStyle w:val="List1-recommendation"/>
      </w:pPr>
      <w:r>
        <w:t>Distribution of data is limited to participating maritime authorities or their designated representatives within their nation</w:t>
      </w:r>
      <w:r w:rsidR="005B2DA7">
        <w:t>.</w:t>
      </w:r>
    </w:p>
    <w:p w14:paraId="28A12FCA" w14:textId="360AC920" w:rsidR="00875C17" w:rsidRDefault="00875C17" w:rsidP="005B2DA7">
      <w:pPr>
        <w:pStyle w:val="List1-recommendation"/>
      </w:pPr>
      <w:r>
        <w:t>Release of data beyond government to government, is strictly governed by the release terms set forth by the original data provider</w:t>
      </w:r>
      <w:r w:rsidR="005B2DA7">
        <w:t>.</w:t>
      </w:r>
    </w:p>
    <w:p w14:paraId="08D0AE80" w14:textId="56D28E84" w:rsidR="00875C17" w:rsidRDefault="00875C17" w:rsidP="005B2DA7">
      <w:pPr>
        <w:pStyle w:val="List1-recommendation"/>
      </w:pPr>
      <w:r>
        <w:t>IALA-NET will aim to provide a highly reliable service based on best efforts by all participating authorities</w:t>
      </w:r>
      <w:r w:rsidR="005B2DA7">
        <w:t>.</w:t>
      </w:r>
    </w:p>
    <w:p w14:paraId="7A08AA60" w14:textId="041A0A19" w:rsidR="00875C17" w:rsidRPr="00807D23" w:rsidRDefault="00875C17" w:rsidP="005B2DA7">
      <w:pPr>
        <w:pStyle w:val="List1-recommendation"/>
      </w:pPr>
      <w:r w:rsidRPr="00875C17">
        <w:t>The language in IALA-NET is English</w:t>
      </w:r>
      <w:r>
        <w:t>.</w:t>
      </w:r>
      <w:bookmarkStart w:id="13" w:name="_Ref361228803"/>
      <w:bookmarkStart w:id="14" w:name="_Toc359496675"/>
      <w:bookmarkEnd w:id="1"/>
      <w:bookmarkEnd w:id="13"/>
      <w:bookmarkEnd w:id="14"/>
    </w:p>
    <w:p w14:paraId="2CF3A9FD" w14:textId="1F6C6556" w:rsidR="00DA370A" w:rsidRPr="00807D23" w:rsidRDefault="00C375EA" w:rsidP="000936C2">
      <w:pPr>
        <w:pStyle w:val="Noting"/>
        <w:rPr>
          <w:rFonts w:ascii="Arial" w:hAnsi="Arial"/>
        </w:rPr>
      </w:pPr>
      <w:r>
        <w:rPr>
          <w:b/>
        </w:rPr>
        <w:t xml:space="preserve">REQUESTS </w:t>
      </w:r>
      <w:r>
        <w:t xml:space="preserve">the </w:t>
      </w:r>
      <w:r w:rsidRPr="00807D23">
        <w:t>IALA-NET Steering Committee</w:t>
      </w:r>
      <w:r>
        <w:t xml:space="preserve"> or such other committee as the Council may direct to keep the Recommendation under review and to propose amendments as necessary.</w:t>
      </w:r>
    </w:p>
    <w:p w14:paraId="04974B01" w14:textId="20CA4AF2" w:rsidR="00DA370A" w:rsidRPr="00807D23" w:rsidRDefault="00DA370A" w:rsidP="005B2DA7">
      <w:pPr>
        <w:spacing w:after="200" w:line="276" w:lineRule="auto"/>
      </w:pPr>
    </w:p>
    <w:sectPr w:rsidR="00DA370A" w:rsidRPr="00807D23" w:rsidSect="0083218D">
      <w:headerReference w:type="default" r:id="rId14"/>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7-02-07T13:32:00Z" w:initials="MH">
    <w:p w14:paraId="681CA9DA" w14:textId="712701E8" w:rsidR="005B2DA7" w:rsidRDefault="005B2DA7">
      <w:pPr>
        <w:pStyle w:val="CommentText"/>
      </w:pPr>
      <w:r>
        <w:rPr>
          <w:rStyle w:val="CommentReference"/>
        </w:rPr>
        <w:annotationRef/>
      </w:r>
      <w:r>
        <w:t>I love the avoidance of IMO’s archaic language (Also, Further, etc.); it is much cleaner and easier to read.  It will also make the writing of Recommendations more straightforward.  However, for consistency, should this not be:</w:t>
      </w:r>
    </w:p>
    <w:p w14:paraId="3C1C5B9D" w14:textId="77777777" w:rsidR="005B2DA7" w:rsidRDefault="005B2DA7">
      <w:pPr>
        <w:pStyle w:val="CommentText"/>
      </w:pPr>
      <w:r>
        <w:t>RECALLING:</w:t>
      </w:r>
    </w:p>
    <w:p w14:paraId="61C1D0F2" w14:textId="77777777" w:rsidR="005B2DA7" w:rsidRDefault="005B2DA7">
      <w:pPr>
        <w:pStyle w:val="CommentText"/>
      </w:pPr>
      <w:r>
        <w:t>1</w:t>
      </w:r>
    </w:p>
    <w:p w14:paraId="6866C7D2" w14:textId="77777777" w:rsidR="005B2DA7" w:rsidRDefault="005B2DA7">
      <w:pPr>
        <w:pStyle w:val="CommentText"/>
      </w:pPr>
      <w:r>
        <w:t>2</w:t>
      </w:r>
    </w:p>
    <w:p w14:paraId="7CC3D059" w14:textId="4A0CAAD7" w:rsidR="005B2DA7" w:rsidRDefault="005B2DA7">
      <w:pPr>
        <w:pStyle w:val="CommentText"/>
      </w:pPr>
      <w:r>
        <w:t>?</w:t>
      </w:r>
    </w:p>
  </w:comment>
  <w:comment w:id="3" w:author="Seamus Doyle" w:date="2017-02-15T18:15:00Z" w:initials="SD">
    <w:p w14:paraId="4384AF88" w14:textId="0CCCC7D0" w:rsidR="00BD7104" w:rsidRDefault="00BD7104">
      <w:pPr>
        <w:pStyle w:val="CommentText"/>
      </w:pPr>
      <w:r>
        <w:rPr>
          <w:rStyle w:val="CommentReference"/>
        </w:rPr>
        <w:annotationRef/>
      </w:r>
      <w:r>
        <w:t>I would go with your suggestion of numbered list for consistency</w:t>
      </w:r>
    </w:p>
  </w:comment>
  <w:comment w:id="4" w:author="Seamus Doyle" w:date="2017-02-15T18:20:00Z" w:initials="SD">
    <w:p w14:paraId="32B748B3" w14:textId="4C1419EC" w:rsidR="00BD7104" w:rsidRDefault="00BD7104">
      <w:pPr>
        <w:pStyle w:val="CommentText"/>
      </w:pPr>
      <w:r>
        <w:rPr>
          <w:rStyle w:val="CommentReference"/>
        </w:rPr>
        <w:annotationRef/>
      </w:r>
      <w:r>
        <w:t>IALA has adopted the IMO format of e-navigation rather than e-Navigation.</w:t>
      </w:r>
    </w:p>
  </w:comment>
  <w:comment w:id="11" w:author="Seamus Doyle" w:date="2017-02-15T18:22:00Z" w:initials="SD">
    <w:p w14:paraId="539329FD" w14:textId="2FBA9085" w:rsidR="00D166E6" w:rsidRDefault="00D166E6">
      <w:pPr>
        <w:pStyle w:val="CommentText"/>
      </w:pPr>
      <w:r>
        <w:rPr>
          <w:rStyle w:val="CommentReference"/>
        </w:rPr>
        <w:annotationRef/>
      </w:r>
      <w:r>
        <w:t>In order to minimise the changes being made, would you consider omitting this amendment. The English is still ok if the additional words are omitted.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C3D059" w15:done="0"/>
  <w15:commentEx w15:paraId="4384AF88" w15:paraIdParent="7CC3D059" w15:done="0"/>
  <w15:commentEx w15:paraId="32B748B3" w15:done="0"/>
  <w15:commentEx w15:paraId="539329F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D49261" w14:textId="77777777" w:rsidR="0055777A" w:rsidRDefault="0055777A" w:rsidP="003274DB">
      <w:r>
        <w:separator/>
      </w:r>
    </w:p>
    <w:p w14:paraId="070061B1" w14:textId="77777777" w:rsidR="0055777A" w:rsidRDefault="0055777A"/>
  </w:endnote>
  <w:endnote w:type="continuationSeparator" w:id="0">
    <w:p w14:paraId="71CF1632" w14:textId="77777777" w:rsidR="0055777A" w:rsidRDefault="0055777A" w:rsidP="003274DB">
      <w:r>
        <w:continuationSeparator/>
      </w:r>
    </w:p>
    <w:p w14:paraId="30935E2C" w14:textId="77777777" w:rsidR="0055777A" w:rsidRDefault="005577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93F35" w14:textId="77777777" w:rsidR="00C375EA" w:rsidRPr="004E7119" w:rsidRDefault="00C375EA" w:rsidP="00C375EA">
    <w:pPr>
      <w:spacing w:line="180" w:lineRule="atLeast"/>
      <w:rPr>
        <w:color w:val="808080" w:themeColor="background1" w:themeShade="80"/>
        <w:sz w:val="16"/>
        <w:szCs w:val="16"/>
        <w:lang w:val="fr-FR"/>
      </w:rPr>
    </w:pPr>
    <w:r w:rsidRPr="004E7119">
      <w:rPr>
        <w:noProof/>
        <w:lang w:val="en-IE" w:eastAsia="en-IE"/>
      </w:rPr>
      <mc:AlternateContent>
        <mc:Choice Requires="wps">
          <w:drawing>
            <wp:anchor distT="0" distB="0" distL="114300" distR="114300" simplePos="0" relativeHeight="251682816" behindDoc="0" locked="0" layoutInCell="1" allowOverlap="1" wp14:anchorId="36288954" wp14:editId="4C292937">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3429F20B"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0NRStABAAAQ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" strokecolor="#00558c [3204]" strokeweight="1pt">
              <w10:wrap anchorx="page" anchory="page"/>
            </v:line>
          </w:pict>
        </mc:Fallback>
      </mc:AlternateContent>
    </w:r>
    <w:r w:rsidRPr="004E7119">
      <w:rPr>
        <w:color w:val="808080" w:themeColor="background1" w:themeShade="80"/>
        <w:sz w:val="16"/>
        <w:szCs w:val="16"/>
        <w:lang w:val="fr-FR"/>
      </w:rPr>
      <w:t xml:space="preserve">10, rue des </w:t>
    </w:r>
    <w:proofErr w:type="spellStart"/>
    <w:r w:rsidRPr="004E7119">
      <w:rPr>
        <w:color w:val="808080" w:themeColor="background1" w:themeShade="80"/>
        <w:sz w:val="16"/>
        <w:szCs w:val="16"/>
        <w:lang w:val="fr-FR"/>
      </w:rPr>
      <w:t>Gaudines</w:t>
    </w:r>
    <w:proofErr w:type="spellEnd"/>
    <w:r w:rsidRPr="004E7119">
      <w:rPr>
        <w:color w:val="808080" w:themeColor="background1" w:themeShade="80"/>
        <w:sz w:val="16"/>
        <w:szCs w:val="16"/>
        <w:lang w:val="fr-FR"/>
      </w:rPr>
      <w:t xml:space="preserve"> – 78100 Saint Germain en Laye, France</w:t>
    </w:r>
  </w:p>
  <w:p w14:paraId="649ACFF6" w14:textId="77777777" w:rsidR="00C375EA" w:rsidRDefault="00C375EA" w:rsidP="00C375EA">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2228FCF1" w14:textId="77777777" w:rsidR="00C375EA" w:rsidRPr="004E7119" w:rsidRDefault="00C375EA" w:rsidP="00C375EA">
    <w:pPr>
      <w:spacing w:before="40" w:after="40"/>
      <w:rPr>
        <w:b/>
        <w:color w:val="00558C"/>
        <w:szCs w:val="18"/>
      </w:rPr>
    </w:pPr>
    <w:r w:rsidRPr="004E7119">
      <w:rPr>
        <w:b/>
        <w:color w:val="00558C"/>
        <w:szCs w:val="18"/>
      </w:rPr>
      <w:t>www.iala-aism.org</w:t>
    </w:r>
  </w:p>
  <w:p w14:paraId="197C6499" w14:textId="77777777" w:rsidR="00C375EA" w:rsidRDefault="00C375EA" w:rsidP="00C375EA">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50D2245B" w14:textId="542BFA27" w:rsidR="002E4993" w:rsidRPr="00ED2A8D" w:rsidRDefault="00C375EA" w:rsidP="00C375EA">
    <w:pPr>
      <w:pStyle w:val="Footer"/>
    </w:pPr>
    <w:r>
      <w:rPr>
        <w:rFonts w:ascii="Avenir Next Condensed" w:hAnsi="Avenir Next Condensed"/>
        <w:iCs/>
        <w:color w:val="00558C"/>
        <w:sz w:val="16"/>
        <w:szCs w:val="16"/>
      </w:rPr>
      <w:t xml:space="preserve">Association </w:t>
    </w:r>
    <w:proofErr w:type="spellStart"/>
    <w:r>
      <w:rPr>
        <w:rFonts w:ascii="Avenir Next Condensed" w:hAnsi="Avenir Next Condensed"/>
        <w:iCs/>
        <w:color w:val="00558C"/>
        <w:sz w:val="16"/>
        <w:szCs w:val="16"/>
      </w:rPr>
      <w:t>Internationale</w:t>
    </w:r>
    <w:proofErr w:type="spellEnd"/>
    <w:r>
      <w:rPr>
        <w:rFonts w:ascii="Avenir Next Condensed" w:hAnsi="Avenir Next Condensed"/>
        <w:iCs/>
        <w:color w:val="00558C"/>
        <w:sz w:val="16"/>
        <w:szCs w:val="16"/>
      </w:rPr>
      <w:t xml:space="preserv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400F0" w14:textId="77777777" w:rsidR="007A72CF" w:rsidRPr="007A72CF" w:rsidRDefault="007A72CF" w:rsidP="007A72CF">
    <w:pPr>
      <w:pStyle w:val="Footer"/>
      <w:rPr>
        <w:sz w:val="15"/>
        <w:szCs w:val="15"/>
      </w:rPr>
    </w:pPr>
  </w:p>
  <w:p w14:paraId="4E14B634" w14:textId="77777777" w:rsidR="007A72CF" w:rsidRDefault="007A72CF" w:rsidP="007A72CF">
    <w:pPr>
      <w:pStyle w:val="Footerportrait"/>
    </w:pPr>
  </w:p>
  <w:p w14:paraId="0B9EB984" w14:textId="77777777" w:rsidR="007A72CF" w:rsidRPr="007A72CF" w:rsidRDefault="00CB0790" w:rsidP="007A72CF">
    <w:pPr>
      <w:pStyle w:val="Footerportrait"/>
      <w:rPr>
        <w:rStyle w:val="PageNumber"/>
      </w:rPr>
    </w:pPr>
    <w:fldSimple w:instr=" STYLEREF &quot;Document type&quot; \* MERGEFORMAT ">
      <w:r w:rsidR="00B7329B">
        <w:t>IALA Recommendation</w:t>
      </w:r>
    </w:fldSimple>
    <w:r w:rsidR="007A72CF">
      <w:t xml:space="preserve"> </w:t>
    </w:r>
    <w:r w:rsidR="0055777A">
      <w:fldChar w:fldCharType="begin"/>
    </w:r>
    <w:r w:rsidR="0055777A">
      <w:instrText xml:space="preserve"> STYLEREF "Document number" \* MERGEFORMAT </w:instrText>
    </w:r>
    <w:r w:rsidR="0055777A">
      <w:fldChar w:fldCharType="separate"/>
    </w:r>
    <w:r w:rsidR="00B7329B">
      <w:t>e-NAV-142</w:t>
    </w:r>
    <w:r w:rsidR="0055777A">
      <w:fldChar w:fldCharType="end"/>
    </w:r>
    <w:r w:rsidR="00564664">
      <w:t xml:space="preserve"> </w:t>
    </w:r>
    <w:fldSimple w:instr=" STYLEREF &quot;Document name&quot; \* MERGEFORMAT ">
      <w:r w:rsidR="00B7329B">
        <w:t>Maritime Data Sharing – IALA-NET</w:t>
      </w:r>
    </w:fldSimple>
    <w:r w:rsidR="007A72CF">
      <w:tab/>
    </w:r>
  </w:p>
  <w:p w14:paraId="633FC183" w14:textId="77777777" w:rsidR="008608A4" w:rsidRDefault="0055777A" w:rsidP="007A72CF">
    <w:pPr>
      <w:pStyle w:val="Footerportrait"/>
    </w:pPr>
    <w:r>
      <w:fldChar w:fldCharType="begin"/>
    </w:r>
    <w:r>
      <w:instrText xml:space="preserve"> STYLEREF "Edition number" \* MERGEFORMAT </w:instrText>
    </w:r>
    <w:r>
      <w:fldChar w:fldCharType="separate"/>
    </w:r>
    <w:r w:rsidR="00B7329B">
      <w:t>Edition 1.0</w:t>
    </w:r>
    <w:r>
      <w:fldChar w:fldCharType="end"/>
    </w:r>
    <w:r w:rsidR="007A72CF">
      <w:t xml:space="preserve"> </w:t>
    </w:r>
    <w:r>
      <w:fldChar w:fldCharType="begin"/>
    </w:r>
    <w:r>
      <w:instrText xml:space="preserve"> STYLEREF "Document date" \* MERGEFORMAT </w:instrText>
    </w:r>
    <w:r>
      <w:fldChar w:fldCharType="separate"/>
    </w:r>
    <w:r w:rsidR="00B7329B">
      <w:t>December 2009</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B7329B">
      <w:t>4</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3A4F45" w14:textId="77777777" w:rsidR="0055777A" w:rsidRDefault="0055777A" w:rsidP="003274DB">
      <w:r>
        <w:separator/>
      </w:r>
    </w:p>
    <w:p w14:paraId="1FFFEF72" w14:textId="77777777" w:rsidR="0055777A" w:rsidRDefault="0055777A"/>
  </w:footnote>
  <w:footnote w:type="continuationSeparator" w:id="0">
    <w:p w14:paraId="49747931" w14:textId="77777777" w:rsidR="0055777A" w:rsidRDefault="0055777A" w:rsidP="003274DB">
      <w:r>
        <w:continuationSeparator/>
      </w:r>
    </w:p>
    <w:p w14:paraId="145A2E5C" w14:textId="77777777" w:rsidR="0055777A" w:rsidRDefault="0055777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3D118" w14:textId="3477B982" w:rsidR="002E4993" w:rsidRPr="00ED2A8D" w:rsidRDefault="002E4993" w:rsidP="00365022">
    <w:pPr>
      <w:pStyle w:val="Header"/>
      <w:jc w:val="right"/>
    </w:pPr>
    <w:r w:rsidRPr="00442889">
      <w:rPr>
        <w:noProof/>
        <w:lang w:val="en-IE" w:eastAsia="en-IE"/>
      </w:rPr>
      <w:drawing>
        <wp:anchor distT="0" distB="0" distL="114300" distR="114300" simplePos="0" relativeHeight="251657214" behindDoc="1" locked="0" layoutInCell="1" allowOverlap="1" wp14:anchorId="58BAA982" wp14:editId="0C05C63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365022">
      <w:t>ENAV20-10.4</w:t>
    </w:r>
  </w:p>
  <w:p w14:paraId="4B69578A" w14:textId="77777777" w:rsidR="002E4993" w:rsidRPr="00ED2A8D" w:rsidRDefault="002E4993" w:rsidP="008747E0">
    <w:pPr>
      <w:pStyle w:val="Header"/>
    </w:pPr>
  </w:p>
  <w:p w14:paraId="23503076" w14:textId="77777777" w:rsidR="002E4993" w:rsidRDefault="002E4993" w:rsidP="008747E0">
    <w:pPr>
      <w:pStyle w:val="Header"/>
    </w:pPr>
  </w:p>
  <w:p w14:paraId="565FE4D9" w14:textId="77777777" w:rsidR="002E4993" w:rsidRDefault="002E4993" w:rsidP="008747E0">
    <w:pPr>
      <w:pStyle w:val="Header"/>
    </w:pPr>
  </w:p>
  <w:p w14:paraId="37DB4BB3" w14:textId="77777777" w:rsidR="002E4993" w:rsidRDefault="002E4993" w:rsidP="008747E0">
    <w:pPr>
      <w:pStyle w:val="Header"/>
    </w:pPr>
  </w:p>
  <w:p w14:paraId="72F3D6F5" w14:textId="77777777" w:rsidR="002E4993" w:rsidRDefault="002E4993" w:rsidP="008747E0">
    <w:pPr>
      <w:pStyle w:val="Header"/>
    </w:pPr>
  </w:p>
  <w:p w14:paraId="0F8A7968" w14:textId="77777777" w:rsidR="002E4993" w:rsidRDefault="002E4993" w:rsidP="008747E0">
    <w:pPr>
      <w:pStyle w:val="Header"/>
    </w:pPr>
    <w:r>
      <w:rPr>
        <w:noProof/>
        <w:lang w:val="en-IE" w:eastAsia="en-IE"/>
      </w:rPr>
      <w:drawing>
        <wp:anchor distT="0" distB="0" distL="114300" distR="114300" simplePos="0" relativeHeight="251656189" behindDoc="1" locked="0" layoutInCell="1" allowOverlap="1" wp14:anchorId="54919AE5" wp14:editId="70F0338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E603CC2" w14:textId="77777777" w:rsidR="002E4993" w:rsidRPr="00ED2A8D" w:rsidRDefault="002E4993" w:rsidP="008747E0">
    <w:pPr>
      <w:pStyle w:val="Header"/>
    </w:pPr>
  </w:p>
  <w:p w14:paraId="5D07BE3C" w14:textId="77777777" w:rsidR="002E4993" w:rsidRPr="00ED2A8D" w:rsidRDefault="002E499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DF165" w14:textId="77777777" w:rsidR="002E4993" w:rsidRPr="00ED2A8D" w:rsidRDefault="002E4993" w:rsidP="008747E0">
    <w:pPr>
      <w:pStyle w:val="Header"/>
    </w:pPr>
    <w:r>
      <w:rPr>
        <w:noProof/>
        <w:lang w:val="en-IE" w:eastAsia="en-IE"/>
      </w:rPr>
      <w:drawing>
        <wp:anchor distT="0" distB="0" distL="114300" distR="114300" simplePos="0" relativeHeight="251658752" behindDoc="1" locked="0" layoutInCell="1" allowOverlap="1" wp14:anchorId="483E7BD4" wp14:editId="202160E4">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6285C8" w14:textId="77777777" w:rsidR="002E4993" w:rsidRPr="00ED2A8D" w:rsidRDefault="002E4993" w:rsidP="008747E0">
    <w:pPr>
      <w:pStyle w:val="Header"/>
    </w:pPr>
  </w:p>
  <w:p w14:paraId="48B33E8B" w14:textId="77777777" w:rsidR="002E4993" w:rsidRDefault="002E4993" w:rsidP="008747E0">
    <w:pPr>
      <w:pStyle w:val="Header"/>
    </w:pPr>
  </w:p>
  <w:p w14:paraId="1F734220" w14:textId="77777777" w:rsidR="002E4993" w:rsidRDefault="002E4993" w:rsidP="008747E0">
    <w:pPr>
      <w:pStyle w:val="Header"/>
    </w:pPr>
  </w:p>
  <w:p w14:paraId="23BC811F" w14:textId="77777777" w:rsidR="002E4993" w:rsidRDefault="002E4993" w:rsidP="008747E0">
    <w:pPr>
      <w:pStyle w:val="Header"/>
    </w:pPr>
  </w:p>
  <w:p w14:paraId="11B23E48" w14:textId="77777777" w:rsidR="002E4993" w:rsidRPr="00441393" w:rsidRDefault="002E4993" w:rsidP="00441393">
    <w:pPr>
      <w:pStyle w:val="Contents"/>
    </w:pPr>
    <w:r>
      <w:t>DOCUMENT REVISION</w:t>
    </w:r>
  </w:p>
  <w:p w14:paraId="7E0C1696" w14:textId="77777777" w:rsidR="002E4993" w:rsidRPr="00ED2A8D" w:rsidRDefault="002E4993" w:rsidP="008747E0">
    <w:pPr>
      <w:pStyle w:val="Header"/>
    </w:pPr>
  </w:p>
  <w:p w14:paraId="30CB6ECE" w14:textId="77777777" w:rsidR="002E4993" w:rsidRPr="00AC33A2" w:rsidRDefault="002E499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DF9850" w14:textId="77777777" w:rsidR="002E4993" w:rsidRPr="00667792" w:rsidRDefault="002E4993" w:rsidP="00667792">
    <w:pPr>
      <w:pStyle w:val="Header"/>
    </w:pPr>
    <w:r>
      <w:rPr>
        <w:noProof/>
        <w:lang w:val="en-IE" w:eastAsia="en-IE"/>
      </w:rPr>
      <w:drawing>
        <wp:anchor distT="0" distB="0" distL="114300" distR="114300" simplePos="0" relativeHeight="251680768" behindDoc="1" locked="0" layoutInCell="1" allowOverlap="1" wp14:anchorId="62D7BDBF" wp14:editId="09973B1B">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716BB8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A44EE24"/>
    <w:lvl w:ilvl="0">
      <w:start w:val="1"/>
      <w:numFmt w:val="decimal"/>
      <w:lvlText w:val="%1."/>
      <w:lvlJc w:val="left"/>
      <w:pPr>
        <w:tabs>
          <w:tab w:val="num" w:pos="1800"/>
        </w:tabs>
        <w:ind w:left="1800" w:hanging="360"/>
      </w:pPr>
    </w:lvl>
  </w:abstractNum>
  <w:abstractNum w:abstractNumId="2">
    <w:nsid w:val="FFFFFF7D"/>
    <w:multiLevelType w:val="singleLevel"/>
    <w:tmpl w:val="91306E68"/>
    <w:lvl w:ilvl="0">
      <w:start w:val="1"/>
      <w:numFmt w:val="decimal"/>
      <w:lvlText w:val="%1."/>
      <w:lvlJc w:val="left"/>
      <w:pPr>
        <w:tabs>
          <w:tab w:val="num" w:pos="1440"/>
        </w:tabs>
        <w:ind w:left="1440" w:hanging="360"/>
      </w:pPr>
    </w:lvl>
  </w:abstractNum>
  <w:abstractNum w:abstractNumId="3">
    <w:nsid w:val="FFFFFF7F"/>
    <w:multiLevelType w:val="singleLevel"/>
    <w:tmpl w:val="5372BFB0"/>
    <w:lvl w:ilvl="0">
      <w:start w:val="1"/>
      <w:numFmt w:val="decimal"/>
      <w:lvlText w:val="%1."/>
      <w:lvlJc w:val="left"/>
      <w:pPr>
        <w:tabs>
          <w:tab w:val="num" w:pos="720"/>
        </w:tabs>
        <w:ind w:left="720" w:hanging="360"/>
      </w:pPr>
    </w:lvl>
  </w:abstractNum>
  <w:abstractNum w:abstractNumId="4">
    <w:nsid w:val="FFFFFF80"/>
    <w:multiLevelType w:val="singleLevel"/>
    <w:tmpl w:val="F460A4C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99AA1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572B8F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17098B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5060250"/>
    <w:lvl w:ilvl="0">
      <w:start w:val="1"/>
      <w:numFmt w:val="decimal"/>
      <w:lvlText w:val="%1."/>
      <w:lvlJc w:val="left"/>
      <w:pPr>
        <w:tabs>
          <w:tab w:val="num" w:pos="360"/>
        </w:tabs>
        <w:ind w:left="360" w:hanging="360"/>
      </w:pPr>
    </w:lvl>
  </w:abstractNum>
  <w:abstractNum w:abstractNumId="9">
    <w:nsid w:val="FFFFFF89"/>
    <w:multiLevelType w:val="singleLevel"/>
    <w:tmpl w:val="2A1CC0EE"/>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7634791"/>
    <w:multiLevelType w:val="hybridMultilevel"/>
    <w:tmpl w:val="04325304"/>
    <w:lvl w:ilvl="0" w:tplc="B8C846A2">
      <w:numFmt w:val="bullet"/>
      <w:lvlText w:val="•"/>
      <w:lvlJc w:val="left"/>
      <w:pPr>
        <w:ind w:left="927" w:hanging="360"/>
      </w:pPr>
      <w:rPr>
        <w:rFonts w:ascii="Calibri" w:eastAsia="Times New Roman" w:hAnsi="Calibri" w:cs="Aria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abstractNum w:abstractNumId="21">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356C2911"/>
    <w:multiLevelType w:val="multilevel"/>
    <w:tmpl w:val="3EEEA78A"/>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D2C7B05"/>
    <w:multiLevelType w:val="hybridMultilevel"/>
    <w:tmpl w:val="83E45770"/>
    <w:lvl w:ilvl="0" w:tplc="1809000F">
      <w:start w:val="1"/>
      <w:numFmt w:val="decimal"/>
      <w:lvlText w:val="%1."/>
      <w:lvlJc w:val="left"/>
      <w:pPr>
        <w:ind w:left="1287" w:hanging="360"/>
      </w:pPr>
    </w:lvl>
    <w:lvl w:ilvl="1" w:tplc="18090019" w:tentative="1">
      <w:start w:val="1"/>
      <w:numFmt w:val="lowerLetter"/>
      <w:lvlText w:val="%2."/>
      <w:lvlJc w:val="left"/>
      <w:pPr>
        <w:ind w:left="2007" w:hanging="360"/>
      </w:pPr>
    </w:lvl>
    <w:lvl w:ilvl="2" w:tplc="1809001B" w:tentative="1">
      <w:start w:val="1"/>
      <w:numFmt w:val="lowerRoman"/>
      <w:lvlText w:val="%3."/>
      <w:lvlJc w:val="right"/>
      <w:pPr>
        <w:ind w:left="2727" w:hanging="180"/>
      </w:pPr>
    </w:lvl>
    <w:lvl w:ilvl="3" w:tplc="1809000F" w:tentative="1">
      <w:start w:val="1"/>
      <w:numFmt w:val="decimal"/>
      <w:lvlText w:val="%4."/>
      <w:lvlJc w:val="left"/>
      <w:pPr>
        <w:ind w:left="3447" w:hanging="360"/>
      </w:pPr>
    </w:lvl>
    <w:lvl w:ilvl="4" w:tplc="18090019" w:tentative="1">
      <w:start w:val="1"/>
      <w:numFmt w:val="lowerLetter"/>
      <w:lvlText w:val="%5."/>
      <w:lvlJc w:val="left"/>
      <w:pPr>
        <w:ind w:left="4167" w:hanging="360"/>
      </w:pPr>
    </w:lvl>
    <w:lvl w:ilvl="5" w:tplc="1809001B" w:tentative="1">
      <w:start w:val="1"/>
      <w:numFmt w:val="lowerRoman"/>
      <w:lvlText w:val="%6."/>
      <w:lvlJc w:val="right"/>
      <w:pPr>
        <w:ind w:left="4887" w:hanging="180"/>
      </w:pPr>
    </w:lvl>
    <w:lvl w:ilvl="6" w:tplc="1809000F" w:tentative="1">
      <w:start w:val="1"/>
      <w:numFmt w:val="decimal"/>
      <w:lvlText w:val="%7."/>
      <w:lvlJc w:val="left"/>
      <w:pPr>
        <w:ind w:left="5607" w:hanging="360"/>
      </w:pPr>
    </w:lvl>
    <w:lvl w:ilvl="7" w:tplc="18090019" w:tentative="1">
      <w:start w:val="1"/>
      <w:numFmt w:val="lowerLetter"/>
      <w:lvlText w:val="%8."/>
      <w:lvlJc w:val="left"/>
      <w:pPr>
        <w:ind w:left="6327" w:hanging="360"/>
      </w:pPr>
    </w:lvl>
    <w:lvl w:ilvl="8" w:tplc="1809001B" w:tentative="1">
      <w:start w:val="1"/>
      <w:numFmt w:val="lowerRoman"/>
      <w:lvlText w:val="%9."/>
      <w:lvlJc w:val="right"/>
      <w:pPr>
        <w:ind w:left="7047" w:hanging="180"/>
      </w:pPr>
    </w:lvl>
  </w:abstractNum>
  <w:abstractNum w:abstractNumId="26">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recommendation"/>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24"/>
  </w:num>
  <w:num w:numId="3">
    <w:abstractNumId w:val="21"/>
  </w:num>
  <w:num w:numId="4">
    <w:abstractNumId w:val="13"/>
  </w:num>
  <w:num w:numId="5">
    <w:abstractNumId w:val="19"/>
  </w:num>
  <w:num w:numId="6">
    <w:abstractNumId w:val="11"/>
  </w:num>
  <w:num w:numId="7">
    <w:abstractNumId w:val="14"/>
  </w:num>
  <w:num w:numId="8">
    <w:abstractNumId w:val="27"/>
  </w:num>
  <w:num w:numId="9">
    <w:abstractNumId w:val="31"/>
  </w:num>
  <w:num w:numId="10">
    <w:abstractNumId w:val="29"/>
  </w:num>
  <w:num w:numId="11">
    <w:abstractNumId w:val="28"/>
  </w:num>
  <w:num w:numId="12">
    <w:abstractNumId w:val="26"/>
  </w:num>
  <w:num w:numId="13">
    <w:abstractNumId w:val="16"/>
  </w:num>
  <w:num w:numId="14">
    <w:abstractNumId w:val="30"/>
  </w:num>
  <w:num w:numId="15">
    <w:abstractNumId w:val="10"/>
  </w:num>
  <w:num w:numId="16">
    <w:abstractNumId w:val="22"/>
  </w:num>
  <w:num w:numId="17">
    <w:abstractNumId w:val="17"/>
  </w:num>
  <w:num w:numId="18">
    <w:abstractNumId w:val="18"/>
  </w:num>
  <w:num w:numId="19">
    <w:abstractNumId w:val="15"/>
  </w:num>
  <w:num w:numId="20">
    <w:abstractNumId w:val="34"/>
  </w:num>
  <w:num w:numId="21">
    <w:abstractNumId w:val="32"/>
  </w:num>
  <w:num w:numId="22">
    <w:abstractNumId w:val="33"/>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 w:numId="33">
    <w:abstractNumId w:val="35"/>
  </w:num>
  <w:num w:numId="34">
    <w:abstractNumId w:val="23"/>
  </w:num>
  <w:num w:numId="35">
    <w:abstractNumId w:val="33"/>
  </w:num>
  <w:num w:numId="36">
    <w:abstractNumId w:val="25"/>
  </w:num>
  <w:num w:numId="37">
    <w:abstractNumId w:val="20"/>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C44"/>
    <w:rsid w:val="000174F9"/>
    <w:rsid w:val="00023C4D"/>
    <w:rsid w:val="000258F6"/>
    <w:rsid w:val="000379A7"/>
    <w:rsid w:val="00040954"/>
    <w:rsid w:val="00040EB8"/>
    <w:rsid w:val="00055311"/>
    <w:rsid w:val="00057B6D"/>
    <w:rsid w:val="00060C0C"/>
    <w:rsid w:val="00061A7B"/>
    <w:rsid w:val="00084FE9"/>
    <w:rsid w:val="000859C4"/>
    <w:rsid w:val="000904ED"/>
    <w:rsid w:val="0009304C"/>
    <w:rsid w:val="000936C2"/>
    <w:rsid w:val="00096642"/>
    <w:rsid w:val="000A27A8"/>
    <w:rsid w:val="000B26B9"/>
    <w:rsid w:val="000C711B"/>
    <w:rsid w:val="000E3954"/>
    <w:rsid w:val="000E3E52"/>
    <w:rsid w:val="000E679E"/>
    <w:rsid w:val="000F0F9F"/>
    <w:rsid w:val="000F3F43"/>
    <w:rsid w:val="00111E0A"/>
    <w:rsid w:val="00113D5B"/>
    <w:rsid w:val="00113F8F"/>
    <w:rsid w:val="0011782B"/>
    <w:rsid w:val="00122F59"/>
    <w:rsid w:val="001349DB"/>
    <w:rsid w:val="00136E58"/>
    <w:rsid w:val="00140600"/>
    <w:rsid w:val="00161325"/>
    <w:rsid w:val="00166C2E"/>
    <w:rsid w:val="001875B1"/>
    <w:rsid w:val="001B7940"/>
    <w:rsid w:val="001C16E6"/>
    <w:rsid w:val="001C37A9"/>
    <w:rsid w:val="001D4A3E"/>
    <w:rsid w:val="001E416D"/>
    <w:rsid w:val="00201337"/>
    <w:rsid w:val="002022EA"/>
    <w:rsid w:val="00205B17"/>
    <w:rsid w:val="00205D9B"/>
    <w:rsid w:val="002204DA"/>
    <w:rsid w:val="0022371A"/>
    <w:rsid w:val="002520AD"/>
    <w:rsid w:val="002547CB"/>
    <w:rsid w:val="00257DF8"/>
    <w:rsid w:val="00257E4A"/>
    <w:rsid w:val="0027175D"/>
    <w:rsid w:val="002D5AF0"/>
    <w:rsid w:val="002E4993"/>
    <w:rsid w:val="002E5BAC"/>
    <w:rsid w:val="002E7635"/>
    <w:rsid w:val="002F265A"/>
    <w:rsid w:val="002F40FA"/>
    <w:rsid w:val="00305EFE"/>
    <w:rsid w:val="00312966"/>
    <w:rsid w:val="00313D85"/>
    <w:rsid w:val="00315CE3"/>
    <w:rsid w:val="00316598"/>
    <w:rsid w:val="003251FE"/>
    <w:rsid w:val="003274DB"/>
    <w:rsid w:val="00327FBF"/>
    <w:rsid w:val="00336410"/>
    <w:rsid w:val="00355D9A"/>
    <w:rsid w:val="003569B3"/>
    <w:rsid w:val="0036382D"/>
    <w:rsid w:val="00365022"/>
    <w:rsid w:val="00380350"/>
    <w:rsid w:val="00380B4E"/>
    <w:rsid w:val="003816E4"/>
    <w:rsid w:val="003A7759"/>
    <w:rsid w:val="003B03EA"/>
    <w:rsid w:val="003B5C7C"/>
    <w:rsid w:val="003C7C34"/>
    <w:rsid w:val="003D0F37"/>
    <w:rsid w:val="003D49C0"/>
    <w:rsid w:val="003D5150"/>
    <w:rsid w:val="003F1C3A"/>
    <w:rsid w:val="00401703"/>
    <w:rsid w:val="0040376B"/>
    <w:rsid w:val="00405755"/>
    <w:rsid w:val="00441393"/>
    <w:rsid w:val="0044753A"/>
    <w:rsid w:val="00447CF0"/>
    <w:rsid w:val="00456EE9"/>
    <w:rsid w:val="00456F10"/>
    <w:rsid w:val="00492A8D"/>
    <w:rsid w:val="004B518C"/>
    <w:rsid w:val="004D24EC"/>
    <w:rsid w:val="004E1D57"/>
    <w:rsid w:val="004E2F16"/>
    <w:rsid w:val="004E4FB1"/>
    <w:rsid w:val="004E709D"/>
    <w:rsid w:val="00503044"/>
    <w:rsid w:val="00523040"/>
    <w:rsid w:val="00526234"/>
    <w:rsid w:val="00530A84"/>
    <w:rsid w:val="005378B8"/>
    <w:rsid w:val="00557434"/>
    <w:rsid w:val="0055777A"/>
    <w:rsid w:val="005629E8"/>
    <w:rsid w:val="00564664"/>
    <w:rsid w:val="00582698"/>
    <w:rsid w:val="0059159F"/>
    <w:rsid w:val="00595415"/>
    <w:rsid w:val="00597652"/>
    <w:rsid w:val="005A01D2"/>
    <w:rsid w:val="005A080B"/>
    <w:rsid w:val="005B12A5"/>
    <w:rsid w:val="005B2DA7"/>
    <w:rsid w:val="005C161A"/>
    <w:rsid w:val="005C1BCB"/>
    <w:rsid w:val="005C2312"/>
    <w:rsid w:val="005C4735"/>
    <w:rsid w:val="005C5C63"/>
    <w:rsid w:val="005D304B"/>
    <w:rsid w:val="005E3989"/>
    <w:rsid w:val="005E4659"/>
    <w:rsid w:val="005F1386"/>
    <w:rsid w:val="005F17C2"/>
    <w:rsid w:val="005F5934"/>
    <w:rsid w:val="006127AC"/>
    <w:rsid w:val="00634A78"/>
    <w:rsid w:val="00640299"/>
    <w:rsid w:val="00642025"/>
    <w:rsid w:val="0065107F"/>
    <w:rsid w:val="00657038"/>
    <w:rsid w:val="00666061"/>
    <w:rsid w:val="00667424"/>
    <w:rsid w:val="00667792"/>
    <w:rsid w:val="00671677"/>
    <w:rsid w:val="006750F2"/>
    <w:rsid w:val="00682F47"/>
    <w:rsid w:val="0068553C"/>
    <w:rsid w:val="00685F34"/>
    <w:rsid w:val="006975A8"/>
    <w:rsid w:val="00697AF7"/>
    <w:rsid w:val="006A48A6"/>
    <w:rsid w:val="006B2D4C"/>
    <w:rsid w:val="006C3053"/>
    <w:rsid w:val="006E0E7D"/>
    <w:rsid w:val="006E2635"/>
    <w:rsid w:val="006F1C14"/>
    <w:rsid w:val="00707295"/>
    <w:rsid w:val="0072737A"/>
    <w:rsid w:val="00731DEE"/>
    <w:rsid w:val="0074389F"/>
    <w:rsid w:val="00755B03"/>
    <w:rsid w:val="007610FA"/>
    <w:rsid w:val="007715E8"/>
    <w:rsid w:val="00776004"/>
    <w:rsid w:val="0078486B"/>
    <w:rsid w:val="00785A39"/>
    <w:rsid w:val="00787D8A"/>
    <w:rsid w:val="00790277"/>
    <w:rsid w:val="00791EBC"/>
    <w:rsid w:val="00793577"/>
    <w:rsid w:val="007A3F1A"/>
    <w:rsid w:val="007A446A"/>
    <w:rsid w:val="007A72CF"/>
    <w:rsid w:val="007B6A93"/>
    <w:rsid w:val="007B755F"/>
    <w:rsid w:val="007D2107"/>
    <w:rsid w:val="007D5895"/>
    <w:rsid w:val="007D77AB"/>
    <w:rsid w:val="007E30DF"/>
    <w:rsid w:val="007F7544"/>
    <w:rsid w:val="00800995"/>
    <w:rsid w:val="00806D90"/>
    <w:rsid w:val="00807D23"/>
    <w:rsid w:val="00822227"/>
    <w:rsid w:val="00822F14"/>
    <w:rsid w:val="0083218D"/>
    <w:rsid w:val="008326B2"/>
    <w:rsid w:val="008336A7"/>
    <w:rsid w:val="00846831"/>
    <w:rsid w:val="00850F97"/>
    <w:rsid w:val="0085242A"/>
    <w:rsid w:val="00856939"/>
    <w:rsid w:val="008608A4"/>
    <w:rsid w:val="00865532"/>
    <w:rsid w:val="008737D3"/>
    <w:rsid w:val="008747E0"/>
    <w:rsid w:val="00875C17"/>
    <w:rsid w:val="00876841"/>
    <w:rsid w:val="008972C3"/>
    <w:rsid w:val="008B237E"/>
    <w:rsid w:val="008C33B5"/>
    <w:rsid w:val="008D017F"/>
    <w:rsid w:val="008D1018"/>
    <w:rsid w:val="008E1F69"/>
    <w:rsid w:val="008E59A3"/>
    <w:rsid w:val="008F57D8"/>
    <w:rsid w:val="00902834"/>
    <w:rsid w:val="009069AA"/>
    <w:rsid w:val="00911CE8"/>
    <w:rsid w:val="00914E26"/>
    <w:rsid w:val="0091590F"/>
    <w:rsid w:val="00920B0A"/>
    <w:rsid w:val="0092540C"/>
    <w:rsid w:val="00925E0F"/>
    <w:rsid w:val="00931A57"/>
    <w:rsid w:val="009414E6"/>
    <w:rsid w:val="009575C8"/>
    <w:rsid w:val="00971591"/>
    <w:rsid w:val="00974564"/>
    <w:rsid w:val="00974E99"/>
    <w:rsid w:val="009764FA"/>
    <w:rsid w:val="00980192"/>
    <w:rsid w:val="00994A35"/>
    <w:rsid w:val="00994D97"/>
    <w:rsid w:val="009A0F4C"/>
    <w:rsid w:val="009B5154"/>
    <w:rsid w:val="009B785E"/>
    <w:rsid w:val="009C26F8"/>
    <w:rsid w:val="009C3A74"/>
    <w:rsid w:val="009C609E"/>
    <w:rsid w:val="009E16EC"/>
    <w:rsid w:val="009E2312"/>
    <w:rsid w:val="009E4A4D"/>
    <w:rsid w:val="009F081F"/>
    <w:rsid w:val="00A03CFD"/>
    <w:rsid w:val="00A04F81"/>
    <w:rsid w:val="00A13E56"/>
    <w:rsid w:val="00A21602"/>
    <w:rsid w:val="00A24838"/>
    <w:rsid w:val="00A4308C"/>
    <w:rsid w:val="00A549B3"/>
    <w:rsid w:val="00A67CD7"/>
    <w:rsid w:val="00A70F46"/>
    <w:rsid w:val="00A72ED7"/>
    <w:rsid w:val="00A90D86"/>
    <w:rsid w:val="00A97C44"/>
    <w:rsid w:val="00AA3E01"/>
    <w:rsid w:val="00AB04DD"/>
    <w:rsid w:val="00AC33A2"/>
    <w:rsid w:val="00AD6D3F"/>
    <w:rsid w:val="00AE65F1"/>
    <w:rsid w:val="00AE6BB4"/>
    <w:rsid w:val="00AE74AD"/>
    <w:rsid w:val="00AF159C"/>
    <w:rsid w:val="00B01873"/>
    <w:rsid w:val="00B17253"/>
    <w:rsid w:val="00B17BE0"/>
    <w:rsid w:val="00B31A41"/>
    <w:rsid w:val="00B40199"/>
    <w:rsid w:val="00B502FF"/>
    <w:rsid w:val="00B67422"/>
    <w:rsid w:val="00B70BD4"/>
    <w:rsid w:val="00B7329B"/>
    <w:rsid w:val="00B73463"/>
    <w:rsid w:val="00B74FF0"/>
    <w:rsid w:val="00B9016D"/>
    <w:rsid w:val="00B9212C"/>
    <w:rsid w:val="00BA0F98"/>
    <w:rsid w:val="00BA1517"/>
    <w:rsid w:val="00BA525E"/>
    <w:rsid w:val="00BA67FD"/>
    <w:rsid w:val="00BA7C48"/>
    <w:rsid w:val="00BC27F6"/>
    <w:rsid w:val="00BC39F4"/>
    <w:rsid w:val="00BD0748"/>
    <w:rsid w:val="00BD7104"/>
    <w:rsid w:val="00BD7EE1"/>
    <w:rsid w:val="00BE5568"/>
    <w:rsid w:val="00BF1358"/>
    <w:rsid w:val="00C0106D"/>
    <w:rsid w:val="00C01453"/>
    <w:rsid w:val="00C133BE"/>
    <w:rsid w:val="00C222B4"/>
    <w:rsid w:val="00C35CF6"/>
    <w:rsid w:val="00C36028"/>
    <w:rsid w:val="00C375EA"/>
    <w:rsid w:val="00C42C0D"/>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0790"/>
    <w:rsid w:val="00CB4F63"/>
    <w:rsid w:val="00CC2334"/>
    <w:rsid w:val="00CC35EF"/>
    <w:rsid w:val="00CC5048"/>
    <w:rsid w:val="00CC6246"/>
    <w:rsid w:val="00CE5E46"/>
    <w:rsid w:val="00D00124"/>
    <w:rsid w:val="00D03225"/>
    <w:rsid w:val="00D1463A"/>
    <w:rsid w:val="00D166E6"/>
    <w:rsid w:val="00D17BAE"/>
    <w:rsid w:val="00D3700C"/>
    <w:rsid w:val="00D40847"/>
    <w:rsid w:val="00D47A1C"/>
    <w:rsid w:val="00D653B1"/>
    <w:rsid w:val="00D65EF9"/>
    <w:rsid w:val="00D74AE1"/>
    <w:rsid w:val="00D865A8"/>
    <w:rsid w:val="00D92C2D"/>
    <w:rsid w:val="00DA0837"/>
    <w:rsid w:val="00DA09DA"/>
    <w:rsid w:val="00DA17CD"/>
    <w:rsid w:val="00DA370A"/>
    <w:rsid w:val="00DB25B3"/>
    <w:rsid w:val="00DD1DE5"/>
    <w:rsid w:val="00DE0893"/>
    <w:rsid w:val="00DE143B"/>
    <w:rsid w:val="00DE2814"/>
    <w:rsid w:val="00DF68EA"/>
    <w:rsid w:val="00E01272"/>
    <w:rsid w:val="00E03846"/>
    <w:rsid w:val="00E20A7D"/>
    <w:rsid w:val="00E27A2F"/>
    <w:rsid w:val="00E42A94"/>
    <w:rsid w:val="00E458BF"/>
    <w:rsid w:val="00E62428"/>
    <w:rsid w:val="00E706E7"/>
    <w:rsid w:val="00E84229"/>
    <w:rsid w:val="00E90E4E"/>
    <w:rsid w:val="00E9391E"/>
    <w:rsid w:val="00EA1052"/>
    <w:rsid w:val="00EA218F"/>
    <w:rsid w:val="00EA4F29"/>
    <w:rsid w:val="00EA5F83"/>
    <w:rsid w:val="00EA6F9D"/>
    <w:rsid w:val="00EB6E05"/>
    <w:rsid w:val="00EB6F3C"/>
    <w:rsid w:val="00EC1E2C"/>
    <w:rsid w:val="00EC35DD"/>
    <w:rsid w:val="00ED0CF1"/>
    <w:rsid w:val="00ED2A8D"/>
    <w:rsid w:val="00ED4039"/>
    <w:rsid w:val="00EE54CB"/>
    <w:rsid w:val="00EF1C54"/>
    <w:rsid w:val="00EF3A7B"/>
    <w:rsid w:val="00EF404B"/>
    <w:rsid w:val="00EF6243"/>
    <w:rsid w:val="00F00376"/>
    <w:rsid w:val="00F157E2"/>
    <w:rsid w:val="00F527AC"/>
    <w:rsid w:val="00F575BD"/>
    <w:rsid w:val="00F61D83"/>
    <w:rsid w:val="00F65DD1"/>
    <w:rsid w:val="00F707B3"/>
    <w:rsid w:val="00F71135"/>
    <w:rsid w:val="00F83A53"/>
    <w:rsid w:val="00F90461"/>
    <w:rsid w:val="00F905E1"/>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DF6C6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6"/>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09304C"/>
    <w:pPr>
      <w:numPr>
        <w:numId w:val="33"/>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5F5934"/>
    <w:pPr>
      <w:numPr>
        <w:ilvl w:val="2"/>
        <w:numId w:val="35"/>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7"/>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qFormat/>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qFormat/>
    <w:rsid w:val="005F5934"/>
    <w:pPr>
      <w:numPr>
        <w:numId w:val="3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recommendation"/>
    <w:basedOn w:val="Normal"/>
    <w:qFormat/>
    <w:rsid w:val="005F5934"/>
    <w:pPr>
      <w:numPr>
        <w:ilvl w:val="1"/>
        <w:numId w:val="35"/>
      </w:numPr>
      <w:tabs>
        <w:tab w:val="clear" w:pos="0"/>
      </w:tabs>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5B23A-3178-4D4F-A11C-0EB193822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545</Words>
  <Characters>3108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3646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7</cp:revision>
  <dcterms:created xsi:type="dcterms:W3CDTF">2017-02-15T18:21:00Z</dcterms:created>
  <dcterms:modified xsi:type="dcterms:W3CDTF">2017-02-16T10:46:00Z</dcterms:modified>
  <cp:category/>
</cp:coreProperties>
</file>